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8A23A" w14:textId="22CD82BE" w:rsidR="001E41F3" w:rsidRDefault="001E41F3">
      <w:pPr>
        <w:pStyle w:val="CRCoverPage"/>
        <w:tabs>
          <w:tab w:val="right" w:pos="9639"/>
        </w:tabs>
        <w:spacing w:after="0"/>
        <w:rPr>
          <w:b/>
          <w:i/>
          <w:noProof/>
          <w:sz w:val="28"/>
        </w:rPr>
      </w:pPr>
      <w:r>
        <w:rPr>
          <w:b/>
          <w:noProof/>
          <w:sz w:val="24"/>
        </w:rPr>
        <w:t>3GPP TSG-</w:t>
      </w:r>
      <w:fldSimple w:instr=" DOCPROPERTY  TSG/WGRef  \* MERGEFORMAT ">
        <w:r w:rsidR="003609EF">
          <w:rPr>
            <w:b/>
            <w:noProof/>
            <w:sz w:val="24"/>
          </w:rPr>
          <w:t>SA4</w:t>
        </w:r>
      </w:fldSimple>
      <w:r w:rsidR="00C66BA2">
        <w:rPr>
          <w:b/>
          <w:noProof/>
          <w:sz w:val="24"/>
        </w:rPr>
        <w:t xml:space="preserve"> </w:t>
      </w:r>
      <w:r>
        <w:rPr>
          <w:b/>
          <w:noProof/>
          <w:sz w:val="24"/>
        </w:rPr>
        <w:t>Meeting #</w:t>
      </w:r>
      <w:fldSimple w:instr=" DOCPROPERTY  MtgSeq  \* MERGEFORMAT ">
        <w:r w:rsidR="00EB09B7" w:rsidRPr="00EB09B7">
          <w:rPr>
            <w:b/>
            <w:noProof/>
            <w:sz w:val="24"/>
          </w:rPr>
          <w:t>134</w:t>
        </w:r>
      </w:fldSimple>
      <w:fldSimple w:instr=" DOCPROPERTY  MtgTitle  \* MERGEFORMAT "/>
      <w:r>
        <w:rPr>
          <w:b/>
          <w:i/>
          <w:noProof/>
          <w:sz w:val="28"/>
        </w:rPr>
        <w:tab/>
      </w:r>
      <w:fldSimple w:instr=" DOCPROPERTY  Tdoc#  \* MERGEFORMAT ">
        <w:r w:rsidR="006B77F0" w:rsidRPr="006B77F0">
          <w:rPr>
            <w:b/>
            <w:i/>
            <w:noProof/>
            <w:sz w:val="28"/>
          </w:rPr>
          <w:t>S4-</w:t>
        </w:r>
        <w:r w:rsidR="00D14E46" w:rsidRPr="00D14E46">
          <w:rPr>
            <w:b/>
            <w:i/>
            <w:noProof/>
            <w:sz w:val="28"/>
          </w:rPr>
          <w:t>252117</w:t>
        </w:r>
      </w:fldSimple>
    </w:p>
    <w:p w14:paraId="7CB45193" w14:textId="3E78D39B" w:rsidR="001E41F3" w:rsidRPr="00C11567" w:rsidRDefault="003609EF" w:rsidP="00C11567">
      <w:pPr>
        <w:pStyle w:val="CRCoverPage"/>
        <w:tabs>
          <w:tab w:val="right" w:pos="9639"/>
        </w:tabs>
        <w:outlineLvl w:val="0"/>
        <w:rPr>
          <w:b/>
          <w:i/>
          <w:iCs/>
          <w:noProof/>
          <w:sz w:val="24"/>
        </w:rPr>
      </w:pPr>
      <w:fldSimple w:instr=" DOCPROPERTY  Location  \* MERGEFORMAT ">
        <w:r w:rsidRPr="00BA51D9">
          <w:rPr>
            <w:b/>
            <w:noProof/>
            <w:sz w:val="24"/>
          </w:rPr>
          <w:t>Dallas</w:t>
        </w:r>
      </w:fldSimple>
      <w:r w:rsidR="001E41F3">
        <w:rPr>
          <w:b/>
          <w:noProof/>
          <w:sz w:val="24"/>
        </w:rPr>
        <w:t xml:space="preserve">, </w:t>
      </w:r>
      <w:fldSimple w:instr=" DOCPROPERTY  Country  \* MERGEFORMAT ">
        <w:r w:rsidRPr="00BA51D9">
          <w:rPr>
            <w:b/>
            <w:noProof/>
            <w:sz w:val="24"/>
          </w:rPr>
          <w:t>United States</w:t>
        </w:r>
      </w:fldSimple>
      <w:r w:rsidR="001E41F3">
        <w:rPr>
          <w:b/>
          <w:noProof/>
          <w:sz w:val="24"/>
        </w:rPr>
        <w:t xml:space="preserve">, </w:t>
      </w:r>
      <w:fldSimple w:instr=" DOCPROPERTY  StartDate  \* MERGEFORMAT ">
        <w:r w:rsidRPr="00BA51D9">
          <w:rPr>
            <w:b/>
            <w:noProof/>
            <w:sz w:val="24"/>
          </w:rPr>
          <w:t>17th Nov 2025</w:t>
        </w:r>
      </w:fldSimple>
      <w:r w:rsidR="00547111">
        <w:rPr>
          <w:b/>
          <w:noProof/>
          <w:sz w:val="24"/>
        </w:rPr>
        <w:t xml:space="preserve"> - </w:t>
      </w:r>
      <w:fldSimple w:instr=" DOCPROPERTY  EndDate  \* MERGEFORMAT ">
        <w:r w:rsidRPr="00BA51D9">
          <w:rPr>
            <w:b/>
            <w:noProof/>
            <w:sz w:val="24"/>
          </w:rPr>
          <w:t>21st Nov 2025</w:t>
        </w:r>
      </w:fldSimple>
      <w:r w:rsidR="00C11567">
        <w:rPr>
          <w:b/>
          <w:noProof/>
          <w:sz w:val="24"/>
        </w:rPr>
        <w:tab/>
      </w:r>
      <w:r w:rsidR="00C11567" w:rsidRPr="00C11567">
        <w:rPr>
          <w:b/>
          <w:i/>
          <w:iCs/>
          <w:noProof/>
          <w:sz w:val="24"/>
        </w:rPr>
        <w:t>Revision of S4-25</w:t>
      </w:r>
      <w:r w:rsidR="0053215F">
        <w:rPr>
          <w:b/>
          <w:i/>
          <w:iCs/>
          <w:noProof/>
          <w:sz w:val="24"/>
        </w:rPr>
        <w:t>2002</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1E41F3" w14:paraId="21D81507" w14:textId="77777777" w:rsidTr="00547111">
        <w:tc>
          <w:tcPr>
            <w:tcW w:w="9641" w:type="dxa"/>
            <w:gridSpan w:val="9"/>
            <w:tcBorders>
              <w:top w:val="single" w:sz="4" w:space="0" w:color="auto"/>
              <w:left w:val="single" w:sz="4" w:space="0" w:color="auto"/>
              <w:right w:val="single" w:sz="4" w:space="0" w:color="auto"/>
            </w:tcBorders>
          </w:tcPr>
          <w:p w14:paraId="2CAA71AF" w14:textId="4FD3EB7E" w:rsidR="001E41F3" w:rsidRDefault="00305409" w:rsidP="00E34898">
            <w:pPr>
              <w:pStyle w:val="CRCoverPage"/>
              <w:spacing w:after="0"/>
              <w:jc w:val="right"/>
              <w:rPr>
                <w:i/>
                <w:noProof/>
              </w:rPr>
            </w:pPr>
            <w:r>
              <w:rPr>
                <w:i/>
                <w:noProof/>
                <w:sz w:val="14"/>
              </w:rPr>
              <w:t>CR-Form-v</w:t>
            </w:r>
            <w:r w:rsidR="008863B9">
              <w:rPr>
                <w:i/>
                <w:noProof/>
                <w:sz w:val="14"/>
              </w:rPr>
              <w:t>12.</w:t>
            </w:r>
            <w:r w:rsidR="002E5590">
              <w:rPr>
                <w:i/>
                <w:noProof/>
                <w:sz w:val="14"/>
              </w:rPr>
              <w:t>4</w:t>
            </w:r>
          </w:p>
        </w:tc>
      </w:tr>
      <w:tr w:rsidR="001E41F3" w14:paraId="3FBB62B8" w14:textId="77777777" w:rsidTr="00547111">
        <w:tc>
          <w:tcPr>
            <w:tcW w:w="9641" w:type="dxa"/>
            <w:gridSpan w:val="9"/>
            <w:tcBorders>
              <w:left w:val="single" w:sz="4" w:space="0" w:color="auto"/>
              <w:right w:val="single" w:sz="4" w:space="0" w:color="auto"/>
            </w:tcBorders>
          </w:tcPr>
          <w:p w14:paraId="79AB67D6" w14:textId="77777777" w:rsidR="001E41F3" w:rsidRDefault="001E41F3">
            <w:pPr>
              <w:pStyle w:val="CRCoverPage"/>
              <w:spacing w:after="0"/>
              <w:jc w:val="center"/>
              <w:rPr>
                <w:noProof/>
              </w:rPr>
            </w:pPr>
            <w:r>
              <w:rPr>
                <w:b/>
                <w:noProof/>
                <w:sz w:val="32"/>
              </w:rPr>
              <w:t>CHANGE REQUEST</w:t>
            </w:r>
          </w:p>
        </w:tc>
      </w:tr>
      <w:tr w:rsidR="001E41F3" w14:paraId="79946B04" w14:textId="77777777" w:rsidTr="00547111">
        <w:tc>
          <w:tcPr>
            <w:tcW w:w="9641" w:type="dxa"/>
            <w:gridSpan w:val="9"/>
            <w:tcBorders>
              <w:left w:val="single" w:sz="4" w:space="0" w:color="auto"/>
              <w:right w:val="single" w:sz="4" w:space="0" w:color="auto"/>
            </w:tcBorders>
          </w:tcPr>
          <w:p w14:paraId="12C70EEE" w14:textId="77777777" w:rsidR="001E41F3" w:rsidRDefault="001E41F3">
            <w:pPr>
              <w:pStyle w:val="CRCoverPage"/>
              <w:spacing w:after="0"/>
              <w:rPr>
                <w:noProof/>
                <w:sz w:val="8"/>
                <w:szCs w:val="8"/>
              </w:rPr>
            </w:pPr>
          </w:p>
        </w:tc>
      </w:tr>
      <w:tr w:rsidR="001E41F3" w14:paraId="3999489E" w14:textId="77777777" w:rsidTr="00547111">
        <w:tc>
          <w:tcPr>
            <w:tcW w:w="142" w:type="dxa"/>
            <w:tcBorders>
              <w:left w:val="single" w:sz="4" w:space="0" w:color="auto"/>
            </w:tcBorders>
          </w:tcPr>
          <w:p w14:paraId="4DDA7F40" w14:textId="77777777" w:rsidR="001E41F3" w:rsidRDefault="001E41F3">
            <w:pPr>
              <w:pStyle w:val="CRCoverPage"/>
              <w:spacing w:after="0"/>
              <w:jc w:val="right"/>
              <w:rPr>
                <w:noProof/>
              </w:rPr>
            </w:pPr>
          </w:p>
        </w:tc>
        <w:tc>
          <w:tcPr>
            <w:tcW w:w="1559" w:type="dxa"/>
            <w:shd w:val="pct30" w:color="FFFF00" w:fill="auto"/>
          </w:tcPr>
          <w:p w14:paraId="52508B66" w14:textId="77777777" w:rsidR="001E41F3" w:rsidRPr="00410371" w:rsidRDefault="00E13F3D" w:rsidP="00E13F3D">
            <w:pPr>
              <w:pStyle w:val="CRCoverPage"/>
              <w:spacing w:after="0"/>
              <w:jc w:val="right"/>
              <w:rPr>
                <w:b/>
                <w:noProof/>
                <w:sz w:val="28"/>
              </w:rPr>
            </w:pPr>
            <w:fldSimple w:instr=" DOCPROPERTY  Spec#  \* MERGEFORMAT ">
              <w:r w:rsidRPr="00410371">
                <w:rPr>
                  <w:b/>
                  <w:noProof/>
                  <w:sz w:val="28"/>
                </w:rPr>
                <w:t>26.254</w:t>
              </w:r>
            </w:fldSimple>
          </w:p>
        </w:tc>
        <w:tc>
          <w:tcPr>
            <w:tcW w:w="709" w:type="dxa"/>
          </w:tcPr>
          <w:p w14:paraId="77009707" w14:textId="77777777" w:rsidR="001E41F3" w:rsidRDefault="001E41F3">
            <w:pPr>
              <w:pStyle w:val="CRCoverPage"/>
              <w:spacing w:after="0"/>
              <w:jc w:val="center"/>
              <w:rPr>
                <w:noProof/>
              </w:rPr>
            </w:pPr>
            <w:r>
              <w:rPr>
                <w:b/>
                <w:noProof/>
                <w:sz w:val="28"/>
              </w:rPr>
              <w:t>CR</w:t>
            </w:r>
          </w:p>
        </w:tc>
        <w:tc>
          <w:tcPr>
            <w:tcW w:w="1276" w:type="dxa"/>
            <w:shd w:val="pct30" w:color="FFFF00" w:fill="auto"/>
          </w:tcPr>
          <w:p w14:paraId="6CAED29D" w14:textId="5843EEB9" w:rsidR="001E41F3" w:rsidRPr="00410371" w:rsidRDefault="0040599E" w:rsidP="00547111">
            <w:pPr>
              <w:pStyle w:val="CRCoverPage"/>
              <w:spacing w:after="0"/>
              <w:rPr>
                <w:noProof/>
              </w:rPr>
            </w:pPr>
            <w:fldSimple w:instr=" DOCPROPERTY  Cr#  \* MERGEFORMAT ">
              <w:r w:rsidRPr="0040599E">
                <w:rPr>
                  <w:b/>
                  <w:noProof/>
                  <w:sz w:val="28"/>
                </w:rPr>
                <w:t>0003</w:t>
              </w:r>
            </w:fldSimple>
          </w:p>
        </w:tc>
        <w:tc>
          <w:tcPr>
            <w:tcW w:w="709" w:type="dxa"/>
          </w:tcPr>
          <w:p w14:paraId="09D2C09B" w14:textId="77777777" w:rsidR="001E41F3" w:rsidRDefault="001E41F3" w:rsidP="0051580D">
            <w:pPr>
              <w:pStyle w:val="CRCoverPage"/>
              <w:tabs>
                <w:tab w:val="right" w:pos="625"/>
              </w:tabs>
              <w:spacing w:after="0"/>
              <w:jc w:val="center"/>
              <w:rPr>
                <w:noProof/>
              </w:rPr>
            </w:pPr>
            <w:r>
              <w:rPr>
                <w:b/>
                <w:bCs/>
                <w:noProof/>
                <w:sz w:val="28"/>
              </w:rPr>
              <w:t>rev</w:t>
            </w:r>
          </w:p>
        </w:tc>
        <w:tc>
          <w:tcPr>
            <w:tcW w:w="992" w:type="dxa"/>
            <w:shd w:val="pct30" w:color="FFFF00" w:fill="auto"/>
          </w:tcPr>
          <w:p w14:paraId="7533BF9D" w14:textId="71F1F1CE" w:rsidR="001E41F3" w:rsidRPr="00410371" w:rsidRDefault="0053215F" w:rsidP="00E13F3D">
            <w:pPr>
              <w:pStyle w:val="CRCoverPage"/>
              <w:spacing w:after="0"/>
              <w:jc w:val="center"/>
              <w:rPr>
                <w:b/>
                <w:noProof/>
              </w:rPr>
            </w:pPr>
            <w:r>
              <w:rPr>
                <w:b/>
                <w:noProof/>
                <w:sz w:val="28"/>
              </w:rPr>
              <w:t>2</w:t>
            </w:r>
          </w:p>
        </w:tc>
        <w:tc>
          <w:tcPr>
            <w:tcW w:w="2410" w:type="dxa"/>
          </w:tcPr>
          <w:p w14:paraId="5D4AEAE9" w14:textId="77777777" w:rsidR="001E41F3" w:rsidRDefault="001E41F3" w:rsidP="0051580D">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1E22D6AC" w14:textId="7C802A73" w:rsidR="001E41F3" w:rsidRPr="00410371" w:rsidRDefault="00F663BE">
            <w:pPr>
              <w:pStyle w:val="CRCoverPage"/>
              <w:spacing w:after="0"/>
              <w:jc w:val="center"/>
              <w:rPr>
                <w:noProof/>
                <w:sz w:val="28"/>
              </w:rPr>
            </w:pPr>
            <w:fldSimple w:instr=" DOCPROPERTY  Version  \* MERGEFORMAT ">
              <w:r w:rsidRPr="00F663BE">
                <w:rPr>
                  <w:b/>
                  <w:noProof/>
                  <w:sz w:val="28"/>
                </w:rPr>
                <w:t>18.1.0</w:t>
              </w:r>
            </w:fldSimple>
          </w:p>
        </w:tc>
        <w:tc>
          <w:tcPr>
            <w:tcW w:w="143" w:type="dxa"/>
            <w:tcBorders>
              <w:right w:val="single" w:sz="4" w:space="0" w:color="auto"/>
            </w:tcBorders>
          </w:tcPr>
          <w:p w14:paraId="399238C9" w14:textId="77777777" w:rsidR="001E41F3" w:rsidRDefault="001E41F3">
            <w:pPr>
              <w:pStyle w:val="CRCoverPage"/>
              <w:spacing w:after="0"/>
              <w:rPr>
                <w:noProof/>
              </w:rPr>
            </w:pPr>
          </w:p>
        </w:tc>
      </w:tr>
      <w:tr w:rsidR="001E41F3" w14:paraId="7DC9F5A2" w14:textId="77777777" w:rsidTr="00547111">
        <w:tc>
          <w:tcPr>
            <w:tcW w:w="9641" w:type="dxa"/>
            <w:gridSpan w:val="9"/>
            <w:tcBorders>
              <w:left w:val="single" w:sz="4" w:space="0" w:color="auto"/>
              <w:right w:val="single" w:sz="4" w:space="0" w:color="auto"/>
            </w:tcBorders>
          </w:tcPr>
          <w:p w14:paraId="4883A7D2" w14:textId="77777777" w:rsidR="001E41F3" w:rsidRDefault="001E41F3">
            <w:pPr>
              <w:pStyle w:val="CRCoverPage"/>
              <w:spacing w:after="0"/>
              <w:rPr>
                <w:noProof/>
              </w:rPr>
            </w:pPr>
          </w:p>
        </w:tc>
      </w:tr>
      <w:tr w:rsidR="001E41F3" w14:paraId="266B4BDF" w14:textId="77777777" w:rsidTr="00547111">
        <w:tc>
          <w:tcPr>
            <w:tcW w:w="9641" w:type="dxa"/>
            <w:gridSpan w:val="9"/>
            <w:tcBorders>
              <w:top w:val="single" w:sz="4" w:space="0" w:color="auto"/>
            </w:tcBorders>
          </w:tcPr>
          <w:p w14:paraId="47E13998" w14:textId="4EBDF29D" w:rsidR="001E41F3" w:rsidRPr="00F25D98" w:rsidRDefault="001E41F3">
            <w:pPr>
              <w:pStyle w:val="CRCoverPage"/>
              <w:spacing w:after="0"/>
              <w:jc w:val="center"/>
              <w:rPr>
                <w:rFonts w:cs="Arial"/>
                <w:i/>
                <w:noProof/>
              </w:rPr>
            </w:pPr>
            <w:r w:rsidRPr="00F25D98">
              <w:rPr>
                <w:rFonts w:cs="Arial"/>
                <w:i/>
                <w:noProof/>
              </w:rPr>
              <w:t xml:space="preserve">For </w:t>
            </w:r>
            <w:hyperlink r:id="rId9"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sidR="0051580D">
              <w:rPr>
                <w:rFonts w:cs="Arial"/>
                <w:i/>
                <w:noProof/>
              </w:rPr>
              <w:t>: c</w:t>
            </w:r>
            <w:r w:rsidR="00F25D98" w:rsidRPr="00F25D98">
              <w:rPr>
                <w:rFonts w:cs="Arial"/>
                <w:i/>
                <w:noProof/>
              </w:rPr>
              <w:t xml:space="preserve">omprehensive instructions can be found at </w:t>
            </w:r>
            <w:r w:rsidR="001B7A65">
              <w:rPr>
                <w:rFonts w:cs="Arial"/>
                <w:i/>
                <w:noProof/>
              </w:rPr>
              <w:br/>
            </w:r>
            <w:hyperlink r:id="rId10" w:history="1">
              <w:r w:rsidR="00DE34CF">
                <w:rPr>
                  <w:rStyle w:val="Hyperlink"/>
                  <w:rFonts w:cs="Arial"/>
                  <w:i/>
                  <w:noProof/>
                </w:rPr>
                <w:t>http</w:t>
              </w:r>
              <w:r w:rsidR="00386332">
                <w:rPr>
                  <w:rStyle w:val="Hyperlink"/>
                  <w:rFonts w:cs="Arial"/>
                  <w:i/>
                  <w:noProof/>
                </w:rPr>
                <w:t>s</w:t>
              </w:r>
              <w:r w:rsidR="00DE34CF">
                <w:rPr>
                  <w:rStyle w:val="Hyperlink"/>
                  <w:rFonts w:cs="Arial"/>
                  <w:i/>
                  <w:noProof/>
                </w:rPr>
                <w:t>://www.3gpp.org/Change-Requests</w:t>
              </w:r>
            </w:hyperlink>
            <w:r w:rsidR="00F25D98" w:rsidRPr="00F25D98">
              <w:rPr>
                <w:rFonts w:cs="Arial"/>
                <w:i/>
                <w:noProof/>
              </w:rPr>
              <w:t>.</w:t>
            </w:r>
          </w:p>
        </w:tc>
      </w:tr>
      <w:tr w:rsidR="001E41F3" w14:paraId="296CF086" w14:textId="77777777" w:rsidTr="00547111">
        <w:tc>
          <w:tcPr>
            <w:tcW w:w="9641" w:type="dxa"/>
            <w:gridSpan w:val="9"/>
          </w:tcPr>
          <w:p w14:paraId="7D4A60B5" w14:textId="77777777" w:rsidR="001E41F3" w:rsidRDefault="001E41F3">
            <w:pPr>
              <w:pStyle w:val="CRCoverPage"/>
              <w:spacing w:after="0"/>
              <w:rPr>
                <w:noProof/>
                <w:sz w:val="8"/>
                <w:szCs w:val="8"/>
              </w:rPr>
            </w:pPr>
          </w:p>
        </w:tc>
      </w:tr>
    </w:tbl>
    <w:p w14:paraId="53540664" w14:textId="77777777" w:rsidR="001E41F3" w:rsidRDefault="001E41F3">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25D98" w14:paraId="0EE45D52" w14:textId="77777777" w:rsidTr="00A7671C">
        <w:tc>
          <w:tcPr>
            <w:tcW w:w="2835" w:type="dxa"/>
          </w:tcPr>
          <w:p w14:paraId="59860FA1" w14:textId="77777777" w:rsidR="00F25D98" w:rsidRDefault="00F25D98" w:rsidP="001E41F3">
            <w:pPr>
              <w:pStyle w:val="CRCoverPage"/>
              <w:tabs>
                <w:tab w:val="right" w:pos="2751"/>
              </w:tabs>
              <w:spacing w:after="0"/>
              <w:rPr>
                <w:b/>
                <w:i/>
                <w:noProof/>
              </w:rPr>
            </w:pPr>
            <w:r>
              <w:rPr>
                <w:b/>
                <w:i/>
                <w:noProof/>
              </w:rPr>
              <w:t>Proposed change</w:t>
            </w:r>
            <w:r w:rsidR="00A7671C">
              <w:rPr>
                <w:b/>
                <w:i/>
                <w:noProof/>
              </w:rPr>
              <w:t xml:space="preserve"> </w:t>
            </w:r>
            <w:r>
              <w:rPr>
                <w:b/>
                <w:i/>
                <w:noProof/>
              </w:rPr>
              <w:t>affects:</w:t>
            </w:r>
          </w:p>
        </w:tc>
        <w:tc>
          <w:tcPr>
            <w:tcW w:w="1418" w:type="dxa"/>
          </w:tcPr>
          <w:p w14:paraId="07128383" w14:textId="77777777" w:rsidR="00F25D98" w:rsidRDefault="00F25D98" w:rsidP="001E41F3">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6C4BDAE8" w14:textId="77777777" w:rsidR="00F25D98" w:rsidRDefault="00F25D98" w:rsidP="001E41F3">
            <w:pPr>
              <w:pStyle w:val="CRCoverPage"/>
              <w:spacing w:after="0"/>
              <w:jc w:val="center"/>
              <w:rPr>
                <w:b/>
                <w:caps/>
                <w:noProof/>
              </w:rPr>
            </w:pPr>
          </w:p>
        </w:tc>
        <w:tc>
          <w:tcPr>
            <w:tcW w:w="709" w:type="dxa"/>
            <w:tcBorders>
              <w:left w:val="single" w:sz="4" w:space="0" w:color="auto"/>
            </w:tcBorders>
          </w:tcPr>
          <w:p w14:paraId="3519D777" w14:textId="77777777" w:rsidR="00F25D98" w:rsidRDefault="00F25D98" w:rsidP="001E41F3">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3B6BBA56" w14:textId="11980EE7" w:rsidR="00F25D98" w:rsidRDefault="002F04FB" w:rsidP="001E41F3">
            <w:pPr>
              <w:pStyle w:val="CRCoverPage"/>
              <w:spacing w:after="0"/>
              <w:jc w:val="center"/>
              <w:rPr>
                <w:b/>
                <w:caps/>
                <w:noProof/>
              </w:rPr>
            </w:pPr>
            <w:r>
              <w:rPr>
                <w:b/>
                <w:caps/>
                <w:noProof/>
              </w:rPr>
              <w:t>X</w:t>
            </w:r>
          </w:p>
        </w:tc>
        <w:tc>
          <w:tcPr>
            <w:tcW w:w="2126" w:type="dxa"/>
          </w:tcPr>
          <w:p w14:paraId="2ED8415F" w14:textId="77777777" w:rsidR="00F25D98" w:rsidRDefault="00F25D98" w:rsidP="001E41F3">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3950A1F8" w14:textId="77777777" w:rsidR="00F25D98" w:rsidRDefault="00F25D98" w:rsidP="001E41F3">
            <w:pPr>
              <w:pStyle w:val="CRCoverPage"/>
              <w:spacing w:after="0"/>
              <w:jc w:val="center"/>
              <w:rPr>
                <w:b/>
                <w:caps/>
                <w:noProof/>
              </w:rPr>
            </w:pPr>
          </w:p>
        </w:tc>
        <w:tc>
          <w:tcPr>
            <w:tcW w:w="1418" w:type="dxa"/>
            <w:tcBorders>
              <w:left w:val="nil"/>
            </w:tcBorders>
          </w:tcPr>
          <w:p w14:paraId="6562735E" w14:textId="77777777" w:rsidR="00F25D98" w:rsidRDefault="00F25D98" w:rsidP="001E41F3">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0CF0D9E8" w14:textId="77777777" w:rsidR="00F25D98" w:rsidRDefault="00F25D98" w:rsidP="001E41F3">
            <w:pPr>
              <w:pStyle w:val="CRCoverPage"/>
              <w:spacing w:after="0"/>
              <w:jc w:val="center"/>
              <w:rPr>
                <w:b/>
                <w:bCs/>
                <w:caps/>
                <w:noProof/>
              </w:rPr>
            </w:pPr>
          </w:p>
        </w:tc>
      </w:tr>
    </w:tbl>
    <w:p w14:paraId="69DCC391" w14:textId="77777777" w:rsidR="001E41F3" w:rsidRDefault="001E41F3">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1E41F3" w14:paraId="31618834" w14:textId="77777777" w:rsidTr="00547111">
        <w:tc>
          <w:tcPr>
            <w:tcW w:w="9640" w:type="dxa"/>
            <w:gridSpan w:val="11"/>
          </w:tcPr>
          <w:p w14:paraId="55477508" w14:textId="77777777" w:rsidR="001E41F3" w:rsidRDefault="001E41F3">
            <w:pPr>
              <w:pStyle w:val="CRCoverPage"/>
              <w:spacing w:after="0"/>
              <w:rPr>
                <w:noProof/>
                <w:sz w:val="8"/>
                <w:szCs w:val="8"/>
              </w:rPr>
            </w:pPr>
          </w:p>
        </w:tc>
      </w:tr>
      <w:tr w:rsidR="001E41F3" w14:paraId="58300953" w14:textId="77777777" w:rsidTr="00547111">
        <w:tc>
          <w:tcPr>
            <w:tcW w:w="1843" w:type="dxa"/>
            <w:tcBorders>
              <w:top w:val="single" w:sz="4" w:space="0" w:color="auto"/>
              <w:left w:val="single" w:sz="4" w:space="0" w:color="auto"/>
            </w:tcBorders>
          </w:tcPr>
          <w:p w14:paraId="05B2F3A2" w14:textId="77777777" w:rsidR="001E41F3" w:rsidRDefault="001E41F3">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3D393EEE" w14:textId="7CC5EC66" w:rsidR="001E41F3" w:rsidRDefault="00FD5D14">
            <w:pPr>
              <w:pStyle w:val="CRCoverPage"/>
              <w:spacing w:after="0"/>
              <w:ind w:left="100"/>
              <w:rPr>
                <w:noProof/>
              </w:rPr>
            </w:pPr>
            <w:fldSimple w:instr=" DOCPROPERTY  CrTitle  \* MERGEFORMAT ">
              <w:r>
                <w:t>Correction of</w:t>
              </w:r>
              <w:r w:rsidR="002640DD">
                <w:t xml:space="preserve"> IVAS rendering specification</w:t>
              </w:r>
            </w:fldSimple>
          </w:p>
        </w:tc>
      </w:tr>
      <w:tr w:rsidR="001E41F3" w14:paraId="05C08479" w14:textId="77777777" w:rsidTr="00547111">
        <w:tc>
          <w:tcPr>
            <w:tcW w:w="1843" w:type="dxa"/>
            <w:tcBorders>
              <w:left w:val="single" w:sz="4" w:space="0" w:color="auto"/>
            </w:tcBorders>
          </w:tcPr>
          <w:p w14:paraId="45E29F53"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22071BC1" w14:textId="77777777" w:rsidR="001E41F3" w:rsidRDefault="001E41F3">
            <w:pPr>
              <w:pStyle w:val="CRCoverPage"/>
              <w:spacing w:after="0"/>
              <w:rPr>
                <w:noProof/>
                <w:sz w:val="8"/>
                <w:szCs w:val="8"/>
              </w:rPr>
            </w:pPr>
          </w:p>
        </w:tc>
      </w:tr>
      <w:tr w:rsidR="001E41F3" w14:paraId="46D5D7C2" w14:textId="77777777" w:rsidTr="00547111">
        <w:tc>
          <w:tcPr>
            <w:tcW w:w="1843" w:type="dxa"/>
            <w:tcBorders>
              <w:left w:val="single" w:sz="4" w:space="0" w:color="auto"/>
            </w:tcBorders>
          </w:tcPr>
          <w:p w14:paraId="45A6C2C4" w14:textId="77777777" w:rsidR="001E41F3" w:rsidRDefault="001E41F3">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298AA482" w14:textId="77777777" w:rsidR="001E41F3" w:rsidRDefault="00E13F3D">
            <w:pPr>
              <w:pStyle w:val="CRCoverPage"/>
              <w:spacing w:after="0"/>
              <w:ind w:left="100"/>
              <w:rPr>
                <w:noProof/>
              </w:rPr>
            </w:pPr>
            <w:fldSimple w:instr=" DOCPROPERTY  SourceIfWg  \* MERGEFORMAT ">
              <w:r>
                <w:rPr>
                  <w:noProof/>
                </w:rPr>
                <w:t>Dolby Laboratories Inc., Ericsson LM, Fraunhofer IIS, Huawei, Nokia, NTT, Orange, Panasonic Holdings Corporation, Philips International B.V., Qualcomm Inc., VoiceAge Corporation</w:t>
              </w:r>
            </w:fldSimple>
          </w:p>
        </w:tc>
      </w:tr>
      <w:tr w:rsidR="001E41F3" w14:paraId="4196B218" w14:textId="77777777" w:rsidTr="00547111">
        <w:tc>
          <w:tcPr>
            <w:tcW w:w="1843" w:type="dxa"/>
            <w:tcBorders>
              <w:left w:val="single" w:sz="4" w:space="0" w:color="auto"/>
            </w:tcBorders>
          </w:tcPr>
          <w:p w14:paraId="14C300BA" w14:textId="77777777" w:rsidR="001E41F3" w:rsidRDefault="001E41F3">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17FF8B7B" w14:textId="4E10E556" w:rsidR="001E41F3" w:rsidRDefault="00C11567" w:rsidP="00547111">
            <w:pPr>
              <w:pStyle w:val="CRCoverPage"/>
              <w:spacing w:after="0"/>
              <w:ind w:left="100"/>
              <w:rPr>
                <w:noProof/>
              </w:rPr>
            </w:pPr>
            <w:r>
              <w:t>S4</w:t>
            </w:r>
            <w:fldSimple w:instr=" DOCPROPERTY  SourceIfTsg  \* MERGEFORMAT "/>
          </w:p>
        </w:tc>
      </w:tr>
      <w:tr w:rsidR="001E41F3" w14:paraId="76303739" w14:textId="77777777" w:rsidTr="00547111">
        <w:tc>
          <w:tcPr>
            <w:tcW w:w="1843" w:type="dxa"/>
            <w:tcBorders>
              <w:left w:val="single" w:sz="4" w:space="0" w:color="auto"/>
            </w:tcBorders>
          </w:tcPr>
          <w:p w14:paraId="4D3B1657" w14:textId="77777777" w:rsidR="001E41F3" w:rsidRDefault="001E41F3">
            <w:pPr>
              <w:pStyle w:val="CRCoverPage"/>
              <w:spacing w:after="0"/>
              <w:rPr>
                <w:b/>
                <w:i/>
                <w:noProof/>
                <w:sz w:val="8"/>
                <w:szCs w:val="8"/>
              </w:rPr>
            </w:pPr>
          </w:p>
        </w:tc>
        <w:tc>
          <w:tcPr>
            <w:tcW w:w="7797" w:type="dxa"/>
            <w:gridSpan w:val="10"/>
            <w:tcBorders>
              <w:right w:val="single" w:sz="4" w:space="0" w:color="auto"/>
            </w:tcBorders>
          </w:tcPr>
          <w:p w14:paraId="6ED4D65A" w14:textId="77777777" w:rsidR="001E41F3" w:rsidRDefault="001E41F3">
            <w:pPr>
              <w:pStyle w:val="CRCoverPage"/>
              <w:spacing w:after="0"/>
              <w:rPr>
                <w:noProof/>
                <w:sz w:val="8"/>
                <w:szCs w:val="8"/>
              </w:rPr>
            </w:pPr>
          </w:p>
        </w:tc>
      </w:tr>
      <w:tr w:rsidR="001E41F3" w14:paraId="50563E52" w14:textId="77777777" w:rsidTr="00547111">
        <w:tc>
          <w:tcPr>
            <w:tcW w:w="1843" w:type="dxa"/>
            <w:tcBorders>
              <w:left w:val="single" w:sz="4" w:space="0" w:color="auto"/>
            </w:tcBorders>
          </w:tcPr>
          <w:p w14:paraId="32C381B7" w14:textId="77777777" w:rsidR="001E41F3" w:rsidRDefault="001E41F3">
            <w:pPr>
              <w:pStyle w:val="CRCoverPage"/>
              <w:tabs>
                <w:tab w:val="right" w:pos="1759"/>
              </w:tabs>
              <w:spacing w:after="0"/>
              <w:rPr>
                <w:b/>
                <w:i/>
                <w:noProof/>
              </w:rPr>
            </w:pPr>
            <w:r>
              <w:rPr>
                <w:b/>
                <w:i/>
                <w:noProof/>
              </w:rPr>
              <w:t>Work item code</w:t>
            </w:r>
            <w:r w:rsidR="0051580D">
              <w:rPr>
                <w:b/>
                <w:i/>
                <w:noProof/>
              </w:rPr>
              <w:t>:</w:t>
            </w:r>
          </w:p>
        </w:tc>
        <w:tc>
          <w:tcPr>
            <w:tcW w:w="3686" w:type="dxa"/>
            <w:gridSpan w:val="5"/>
            <w:shd w:val="pct30" w:color="FFFF00" w:fill="auto"/>
          </w:tcPr>
          <w:p w14:paraId="115414A3" w14:textId="0C1C2FF0" w:rsidR="001E41F3" w:rsidRDefault="006B77F0">
            <w:pPr>
              <w:pStyle w:val="CRCoverPage"/>
              <w:spacing w:after="0"/>
              <w:ind w:left="100"/>
              <w:rPr>
                <w:noProof/>
              </w:rPr>
            </w:pPr>
            <w:fldSimple w:instr=" DOCPROPERTY  RelatedWis  \* MERGEFORMAT ">
              <w:r>
                <w:rPr>
                  <w:noProof/>
                </w:rPr>
                <w:t>IVAS_Codec</w:t>
              </w:r>
            </w:fldSimple>
          </w:p>
        </w:tc>
        <w:tc>
          <w:tcPr>
            <w:tcW w:w="567" w:type="dxa"/>
            <w:tcBorders>
              <w:left w:val="nil"/>
            </w:tcBorders>
          </w:tcPr>
          <w:p w14:paraId="61A86BCF" w14:textId="77777777" w:rsidR="001E41F3" w:rsidRDefault="001E41F3">
            <w:pPr>
              <w:pStyle w:val="CRCoverPage"/>
              <w:spacing w:after="0"/>
              <w:ind w:right="100"/>
              <w:rPr>
                <w:noProof/>
              </w:rPr>
            </w:pPr>
          </w:p>
        </w:tc>
        <w:tc>
          <w:tcPr>
            <w:tcW w:w="1417" w:type="dxa"/>
            <w:gridSpan w:val="3"/>
            <w:tcBorders>
              <w:left w:val="nil"/>
            </w:tcBorders>
          </w:tcPr>
          <w:p w14:paraId="153CBFB1" w14:textId="77777777" w:rsidR="001E41F3" w:rsidRDefault="001E41F3">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56929475" w14:textId="5CB2B556" w:rsidR="001E41F3" w:rsidRDefault="006B77F0">
            <w:pPr>
              <w:pStyle w:val="CRCoverPage"/>
              <w:spacing w:after="0"/>
              <w:ind w:left="100"/>
              <w:rPr>
                <w:noProof/>
              </w:rPr>
            </w:pPr>
            <w:fldSimple w:instr=" DOCPROPERTY  ResDate  \* MERGEFORMAT ">
              <w:r>
                <w:rPr>
                  <w:noProof/>
                </w:rPr>
                <w:t>2025-11-</w:t>
              </w:r>
              <w:r w:rsidR="00BD6B7D">
                <w:rPr>
                  <w:noProof/>
                </w:rPr>
                <w:t>21</w:t>
              </w:r>
            </w:fldSimple>
          </w:p>
        </w:tc>
      </w:tr>
      <w:tr w:rsidR="001E41F3" w14:paraId="690C7843" w14:textId="77777777" w:rsidTr="00547111">
        <w:tc>
          <w:tcPr>
            <w:tcW w:w="1843" w:type="dxa"/>
            <w:tcBorders>
              <w:left w:val="single" w:sz="4" w:space="0" w:color="auto"/>
            </w:tcBorders>
          </w:tcPr>
          <w:p w14:paraId="17A1A642" w14:textId="77777777" w:rsidR="001E41F3" w:rsidRDefault="001E41F3">
            <w:pPr>
              <w:pStyle w:val="CRCoverPage"/>
              <w:spacing w:after="0"/>
              <w:rPr>
                <w:b/>
                <w:i/>
                <w:noProof/>
                <w:sz w:val="8"/>
                <w:szCs w:val="8"/>
              </w:rPr>
            </w:pPr>
          </w:p>
        </w:tc>
        <w:tc>
          <w:tcPr>
            <w:tcW w:w="1986" w:type="dxa"/>
            <w:gridSpan w:val="4"/>
          </w:tcPr>
          <w:p w14:paraId="2F73FCFB" w14:textId="77777777" w:rsidR="001E41F3" w:rsidRDefault="001E41F3">
            <w:pPr>
              <w:pStyle w:val="CRCoverPage"/>
              <w:spacing w:after="0"/>
              <w:rPr>
                <w:noProof/>
                <w:sz w:val="8"/>
                <w:szCs w:val="8"/>
              </w:rPr>
            </w:pPr>
          </w:p>
        </w:tc>
        <w:tc>
          <w:tcPr>
            <w:tcW w:w="2267" w:type="dxa"/>
            <w:gridSpan w:val="2"/>
          </w:tcPr>
          <w:p w14:paraId="0FBCFC35" w14:textId="77777777" w:rsidR="001E41F3" w:rsidRDefault="001E41F3">
            <w:pPr>
              <w:pStyle w:val="CRCoverPage"/>
              <w:spacing w:after="0"/>
              <w:rPr>
                <w:noProof/>
                <w:sz w:val="8"/>
                <w:szCs w:val="8"/>
              </w:rPr>
            </w:pPr>
          </w:p>
        </w:tc>
        <w:tc>
          <w:tcPr>
            <w:tcW w:w="1417" w:type="dxa"/>
            <w:gridSpan w:val="3"/>
          </w:tcPr>
          <w:p w14:paraId="60243A9E" w14:textId="77777777" w:rsidR="001E41F3" w:rsidRDefault="001E41F3">
            <w:pPr>
              <w:pStyle w:val="CRCoverPage"/>
              <w:spacing w:after="0"/>
              <w:rPr>
                <w:noProof/>
                <w:sz w:val="8"/>
                <w:szCs w:val="8"/>
              </w:rPr>
            </w:pPr>
          </w:p>
        </w:tc>
        <w:tc>
          <w:tcPr>
            <w:tcW w:w="2127" w:type="dxa"/>
            <w:tcBorders>
              <w:right w:val="single" w:sz="4" w:space="0" w:color="auto"/>
            </w:tcBorders>
          </w:tcPr>
          <w:p w14:paraId="68E9B688" w14:textId="77777777" w:rsidR="001E41F3" w:rsidRDefault="001E41F3">
            <w:pPr>
              <w:pStyle w:val="CRCoverPage"/>
              <w:spacing w:after="0"/>
              <w:rPr>
                <w:noProof/>
                <w:sz w:val="8"/>
                <w:szCs w:val="8"/>
              </w:rPr>
            </w:pPr>
          </w:p>
        </w:tc>
      </w:tr>
      <w:tr w:rsidR="001E41F3" w14:paraId="13D4AF59" w14:textId="77777777" w:rsidTr="00547111">
        <w:trPr>
          <w:cantSplit/>
        </w:trPr>
        <w:tc>
          <w:tcPr>
            <w:tcW w:w="1843" w:type="dxa"/>
            <w:tcBorders>
              <w:left w:val="single" w:sz="4" w:space="0" w:color="auto"/>
            </w:tcBorders>
          </w:tcPr>
          <w:p w14:paraId="1E6EA205" w14:textId="77777777" w:rsidR="001E41F3" w:rsidRDefault="001E41F3">
            <w:pPr>
              <w:pStyle w:val="CRCoverPage"/>
              <w:tabs>
                <w:tab w:val="right" w:pos="1759"/>
              </w:tabs>
              <w:spacing w:after="0"/>
              <w:rPr>
                <w:b/>
                <w:i/>
                <w:noProof/>
              </w:rPr>
            </w:pPr>
            <w:r>
              <w:rPr>
                <w:b/>
                <w:i/>
                <w:noProof/>
              </w:rPr>
              <w:t>Category:</w:t>
            </w:r>
          </w:p>
        </w:tc>
        <w:tc>
          <w:tcPr>
            <w:tcW w:w="851" w:type="dxa"/>
            <w:shd w:val="pct30" w:color="FFFF00" w:fill="auto"/>
          </w:tcPr>
          <w:p w14:paraId="154A6113" w14:textId="77777777" w:rsidR="001E41F3" w:rsidRDefault="00D24991" w:rsidP="00D24991">
            <w:pPr>
              <w:pStyle w:val="CRCoverPage"/>
              <w:spacing w:after="0"/>
              <w:ind w:left="100" w:right="-609"/>
              <w:rPr>
                <w:b/>
                <w:noProof/>
              </w:rPr>
            </w:pPr>
            <w:fldSimple w:instr=" DOCPROPERTY  Cat  \* MERGEFORMAT ">
              <w:r>
                <w:rPr>
                  <w:b/>
                  <w:noProof/>
                </w:rPr>
                <w:t>F</w:t>
              </w:r>
            </w:fldSimple>
          </w:p>
        </w:tc>
        <w:tc>
          <w:tcPr>
            <w:tcW w:w="3402" w:type="dxa"/>
            <w:gridSpan w:val="5"/>
            <w:tcBorders>
              <w:left w:val="nil"/>
            </w:tcBorders>
          </w:tcPr>
          <w:p w14:paraId="617AE5C6" w14:textId="77777777" w:rsidR="001E41F3" w:rsidRDefault="001E41F3">
            <w:pPr>
              <w:pStyle w:val="CRCoverPage"/>
              <w:spacing w:after="0"/>
              <w:rPr>
                <w:noProof/>
              </w:rPr>
            </w:pPr>
          </w:p>
        </w:tc>
        <w:tc>
          <w:tcPr>
            <w:tcW w:w="1417" w:type="dxa"/>
            <w:gridSpan w:val="3"/>
            <w:tcBorders>
              <w:left w:val="nil"/>
            </w:tcBorders>
          </w:tcPr>
          <w:p w14:paraId="42CDCEE5" w14:textId="77777777" w:rsidR="001E41F3" w:rsidRDefault="001E41F3">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6C870B98" w14:textId="77777777" w:rsidR="001E41F3" w:rsidRDefault="00D24991">
            <w:pPr>
              <w:pStyle w:val="CRCoverPage"/>
              <w:spacing w:after="0"/>
              <w:ind w:left="100"/>
              <w:rPr>
                <w:noProof/>
              </w:rPr>
            </w:pPr>
            <w:fldSimple w:instr=" DOCPROPERTY  Release  \* MERGEFORMAT ">
              <w:r>
                <w:rPr>
                  <w:noProof/>
                </w:rPr>
                <w:t>Rel-18</w:t>
              </w:r>
            </w:fldSimple>
          </w:p>
        </w:tc>
      </w:tr>
      <w:tr w:rsidR="001E41F3" w14:paraId="30122F0C" w14:textId="77777777" w:rsidTr="00547111">
        <w:tc>
          <w:tcPr>
            <w:tcW w:w="1843" w:type="dxa"/>
            <w:tcBorders>
              <w:left w:val="single" w:sz="4" w:space="0" w:color="auto"/>
              <w:bottom w:val="single" w:sz="4" w:space="0" w:color="auto"/>
            </w:tcBorders>
          </w:tcPr>
          <w:p w14:paraId="615796D0" w14:textId="77777777" w:rsidR="001E41F3" w:rsidRDefault="001E41F3">
            <w:pPr>
              <w:pStyle w:val="CRCoverPage"/>
              <w:spacing w:after="0"/>
              <w:rPr>
                <w:b/>
                <w:i/>
                <w:noProof/>
              </w:rPr>
            </w:pPr>
          </w:p>
        </w:tc>
        <w:tc>
          <w:tcPr>
            <w:tcW w:w="4677" w:type="dxa"/>
            <w:gridSpan w:val="8"/>
            <w:tcBorders>
              <w:bottom w:val="single" w:sz="4" w:space="0" w:color="auto"/>
            </w:tcBorders>
          </w:tcPr>
          <w:p w14:paraId="78418D37" w14:textId="77777777" w:rsidR="001E41F3" w:rsidRDefault="001E41F3">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w:t>
            </w:r>
            <w:r w:rsidR="00DE34CF">
              <w:rPr>
                <w:i/>
                <w:noProof/>
                <w:sz w:val="18"/>
              </w:rPr>
              <w:t xml:space="preserve">mirror </w:t>
            </w:r>
            <w:r>
              <w:rPr>
                <w:i/>
                <w:noProof/>
                <w:sz w:val="18"/>
              </w:rPr>
              <w:t>correspond</w:t>
            </w:r>
            <w:r w:rsidR="00DE34CF">
              <w:rPr>
                <w:i/>
                <w:noProof/>
                <w:sz w:val="18"/>
              </w:rPr>
              <w:t xml:space="preserve">ing </w:t>
            </w:r>
            <w:r>
              <w:rPr>
                <w:i/>
                <w:noProof/>
                <w:sz w:val="18"/>
              </w:rPr>
              <w:t xml:space="preserve">to a </w:t>
            </w:r>
            <w:r w:rsidR="00DE34CF">
              <w:rPr>
                <w:i/>
                <w:noProof/>
                <w:sz w:val="18"/>
              </w:rPr>
              <w:t xml:space="preserve">change </w:t>
            </w:r>
            <w:r>
              <w:rPr>
                <w:i/>
                <w:noProof/>
                <w:sz w:val="18"/>
              </w:rPr>
              <w:t xml:space="preserve">in an earlier </w:t>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sidR="00665C47">
              <w:rPr>
                <w:i/>
                <w:noProof/>
                <w:sz w:val="18"/>
              </w:rPr>
              <w:tab/>
            </w:r>
            <w:r>
              <w:rPr>
                <w:i/>
                <w:noProof/>
                <w:sz w:val="18"/>
              </w:rPr>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05D36727" w14:textId="77777777" w:rsidR="001E41F3" w:rsidRDefault="001E41F3">
            <w:pPr>
              <w:pStyle w:val="CRCoverPage"/>
              <w:rPr>
                <w:noProof/>
              </w:rPr>
            </w:pPr>
            <w:r>
              <w:rPr>
                <w:noProof/>
                <w:sz w:val="18"/>
              </w:rPr>
              <w:t>Detailed explanations of the above categories can</w:t>
            </w:r>
            <w:r>
              <w:rPr>
                <w:noProof/>
                <w:sz w:val="18"/>
              </w:rPr>
              <w:br/>
              <w:t xml:space="preserve">be found in 3GPP </w:t>
            </w:r>
            <w:hyperlink r:id="rId11"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1A28F380" w14:textId="0E2FCE84" w:rsidR="00D9124E" w:rsidRPr="007C2097" w:rsidRDefault="001E41F3" w:rsidP="00BD6BB8">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sidR="007C2097">
              <w:rPr>
                <w:i/>
                <w:noProof/>
                <w:sz w:val="18"/>
              </w:rPr>
              <w:br/>
              <w:t>Rel-9</w:t>
            </w:r>
            <w:r w:rsidR="007C2097">
              <w:rPr>
                <w:i/>
                <w:noProof/>
                <w:sz w:val="18"/>
              </w:rPr>
              <w:tab/>
              <w:t>(Release 9)</w:t>
            </w:r>
            <w:r w:rsidR="009777D9">
              <w:rPr>
                <w:i/>
                <w:noProof/>
                <w:sz w:val="18"/>
              </w:rPr>
              <w:br/>
              <w:t>Rel-10</w:t>
            </w:r>
            <w:r w:rsidR="009777D9">
              <w:rPr>
                <w:i/>
                <w:noProof/>
                <w:sz w:val="18"/>
              </w:rPr>
              <w:tab/>
              <w:t>(Release 10)</w:t>
            </w:r>
            <w:r w:rsidR="000C038A">
              <w:rPr>
                <w:i/>
                <w:noProof/>
                <w:sz w:val="18"/>
              </w:rPr>
              <w:br/>
              <w:t>Rel-11</w:t>
            </w:r>
            <w:r w:rsidR="000C038A">
              <w:rPr>
                <w:i/>
                <w:noProof/>
                <w:sz w:val="18"/>
              </w:rPr>
              <w:tab/>
              <w:t>(Release 11)</w:t>
            </w:r>
            <w:r w:rsidR="000C038A">
              <w:rPr>
                <w:i/>
                <w:noProof/>
                <w:sz w:val="18"/>
              </w:rPr>
              <w:br/>
            </w:r>
            <w:r w:rsidR="002E472E">
              <w:rPr>
                <w:i/>
                <w:noProof/>
                <w:sz w:val="18"/>
              </w:rPr>
              <w:t>…</w:t>
            </w:r>
            <w:r w:rsidR="0051580D">
              <w:rPr>
                <w:i/>
                <w:noProof/>
                <w:sz w:val="18"/>
              </w:rPr>
              <w:br/>
            </w:r>
            <w:r w:rsidR="002E472E">
              <w:rPr>
                <w:i/>
                <w:noProof/>
                <w:sz w:val="18"/>
              </w:rPr>
              <w:t>Rel-17</w:t>
            </w:r>
            <w:r w:rsidR="002E472E">
              <w:rPr>
                <w:i/>
                <w:noProof/>
                <w:sz w:val="18"/>
              </w:rPr>
              <w:tab/>
              <w:t>(Release 17)</w:t>
            </w:r>
            <w:r w:rsidR="002E472E">
              <w:rPr>
                <w:i/>
                <w:noProof/>
                <w:sz w:val="18"/>
              </w:rPr>
              <w:br/>
              <w:t>Rel-18</w:t>
            </w:r>
            <w:r w:rsidR="002E472E">
              <w:rPr>
                <w:i/>
                <w:noProof/>
                <w:sz w:val="18"/>
              </w:rPr>
              <w:tab/>
              <w:t>(Release 18)</w:t>
            </w:r>
            <w:r w:rsidR="00C870F6">
              <w:rPr>
                <w:i/>
                <w:noProof/>
                <w:sz w:val="18"/>
              </w:rPr>
              <w:br/>
              <w:t>Rel-19</w:t>
            </w:r>
            <w:r w:rsidR="00653DE4">
              <w:rPr>
                <w:i/>
                <w:noProof/>
                <w:sz w:val="18"/>
              </w:rPr>
              <w:tab/>
              <w:t>(Release 19)</w:t>
            </w:r>
            <w:r w:rsidR="00D9124E">
              <w:rPr>
                <w:i/>
                <w:noProof/>
                <w:sz w:val="18"/>
              </w:rPr>
              <w:t xml:space="preserve"> </w:t>
            </w:r>
            <w:r w:rsidR="00D9124E">
              <w:rPr>
                <w:i/>
                <w:noProof/>
                <w:sz w:val="18"/>
              </w:rPr>
              <w:br/>
              <w:t>Rel-20</w:t>
            </w:r>
            <w:r w:rsidR="00D9124E">
              <w:rPr>
                <w:i/>
                <w:noProof/>
                <w:sz w:val="18"/>
              </w:rPr>
              <w:tab/>
              <w:t>(Release 20)</w:t>
            </w:r>
          </w:p>
        </w:tc>
      </w:tr>
      <w:tr w:rsidR="001E41F3" w14:paraId="7FBEB8E7" w14:textId="77777777" w:rsidTr="00547111">
        <w:tc>
          <w:tcPr>
            <w:tcW w:w="1843" w:type="dxa"/>
          </w:tcPr>
          <w:p w14:paraId="44A3A604" w14:textId="77777777" w:rsidR="001E41F3" w:rsidRDefault="001E41F3">
            <w:pPr>
              <w:pStyle w:val="CRCoverPage"/>
              <w:spacing w:after="0"/>
              <w:rPr>
                <w:b/>
                <w:i/>
                <w:noProof/>
                <w:sz w:val="8"/>
                <w:szCs w:val="8"/>
              </w:rPr>
            </w:pPr>
          </w:p>
        </w:tc>
        <w:tc>
          <w:tcPr>
            <w:tcW w:w="7797" w:type="dxa"/>
            <w:gridSpan w:val="10"/>
          </w:tcPr>
          <w:p w14:paraId="5524CC4E" w14:textId="77777777" w:rsidR="001E41F3" w:rsidRDefault="001E41F3">
            <w:pPr>
              <w:pStyle w:val="CRCoverPage"/>
              <w:spacing w:after="0"/>
              <w:rPr>
                <w:noProof/>
                <w:sz w:val="8"/>
                <w:szCs w:val="8"/>
              </w:rPr>
            </w:pPr>
          </w:p>
        </w:tc>
      </w:tr>
      <w:tr w:rsidR="001E41F3" w14:paraId="1256F52C" w14:textId="77777777" w:rsidTr="00547111">
        <w:tc>
          <w:tcPr>
            <w:tcW w:w="2694" w:type="dxa"/>
            <w:gridSpan w:val="2"/>
            <w:tcBorders>
              <w:top w:val="single" w:sz="4" w:space="0" w:color="auto"/>
              <w:left w:val="single" w:sz="4" w:space="0" w:color="auto"/>
            </w:tcBorders>
          </w:tcPr>
          <w:p w14:paraId="52C87DB0" w14:textId="77777777" w:rsidR="001E41F3" w:rsidRDefault="001E41F3">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708AA7DE" w14:textId="67C5099A" w:rsidR="001E41F3" w:rsidRDefault="00CA192A">
            <w:pPr>
              <w:pStyle w:val="CRCoverPage"/>
              <w:spacing w:after="0"/>
              <w:ind w:left="100"/>
              <w:rPr>
                <w:noProof/>
              </w:rPr>
            </w:pPr>
            <w:r>
              <w:rPr>
                <w:noProof/>
              </w:rPr>
              <w:t>IVAS rendering supports features that are currently missing in the specification</w:t>
            </w:r>
            <w:r w:rsidR="0053215F">
              <w:rPr>
                <w:noProof/>
              </w:rPr>
              <w:t>. TS 26.251 is not available in Rel-18 and should therefore be removed.</w:t>
            </w:r>
          </w:p>
        </w:tc>
      </w:tr>
      <w:tr w:rsidR="001E41F3" w14:paraId="4CA74D09" w14:textId="77777777" w:rsidTr="00547111">
        <w:tc>
          <w:tcPr>
            <w:tcW w:w="2694" w:type="dxa"/>
            <w:gridSpan w:val="2"/>
            <w:tcBorders>
              <w:left w:val="single" w:sz="4" w:space="0" w:color="auto"/>
            </w:tcBorders>
          </w:tcPr>
          <w:p w14:paraId="2D0866D6"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365DEF04" w14:textId="77777777" w:rsidR="001E41F3" w:rsidRDefault="001E41F3">
            <w:pPr>
              <w:pStyle w:val="CRCoverPage"/>
              <w:spacing w:after="0"/>
              <w:rPr>
                <w:noProof/>
                <w:sz w:val="8"/>
                <w:szCs w:val="8"/>
              </w:rPr>
            </w:pPr>
          </w:p>
        </w:tc>
      </w:tr>
      <w:tr w:rsidR="001E41F3" w14:paraId="21016551" w14:textId="77777777" w:rsidTr="00547111">
        <w:tc>
          <w:tcPr>
            <w:tcW w:w="2694" w:type="dxa"/>
            <w:gridSpan w:val="2"/>
            <w:tcBorders>
              <w:left w:val="single" w:sz="4" w:space="0" w:color="auto"/>
            </w:tcBorders>
          </w:tcPr>
          <w:p w14:paraId="49433147" w14:textId="77777777" w:rsidR="001E41F3" w:rsidRDefault="001E41F3">
            <w:pPr>
              <w:pStyle w:val="CRCoverPage"/>
              <w:tabs>
                <w:tab w:val="right" w:pos="2184"/>
              </w:tabs>
              <w:spacing w:after="0"/>
              <w:rPr>
                <w:b/>
                <w:i/>
                <w:noProof/>
              </w:rPr>
            </w:pPr>
            <w:r>
              <w:rPr>
                <w:b/>
                <w:i/>
                <w:noProof/>
              </w:rPr>
              <w:t>Summary of change</w:t>
            </w:r>
            <w:r w:rsidR="0051580D">
              <w:rPr>
                <w:b/>
                <w:i/>
                <w:noProof/>
              </w:rPr>
              <w:t>:</w:t>
            </w:r>
          </w:p>
        </w:tc>
        <w:tc>
          <w:tcPr>
            <w:tcW w:w="6946" w:type="dxa"/>
            <w:gridSpan w:val="9"/>
            <w:tcBorders>
              <w:right w:val="single" w:sz="4" w:space="0" w:color="auto"/>
            </w:tcBorders>
            <w:shd w:val="pct30" w:color="FFFF00" w:fill="auto"/>
          </w:tcPr>
          <w:p w14:paraId="31C656EC" w14:textId="4050BC0D" w:rsidR="001E41F3" w:rsidRDefault="00A463F1">
            <w:pPr>
              <w:pStyle w:val="CRCoverPage"/>
              <w:spacing w:after="0"/>
              <w:ind w:left="100"/>
              <w:rPr>
                <w:noProof/>
              </w:rPr>
            </w:pPr>
            <w:r>
              <w:rPr>
                <w:noProof/>
              </w:rPr>
              <w:t>Adds description of rendering features: object editing</w:t>
            </w:r>
            <w:r w:rsidR="002F7B73">
              <w:rPr>
                <w:noProof/>
              </w:rPr>
              <w:t>. Removes redundant references to</w:t>
            </w:r>
            <w:r w:rsidR="00B172FF">
              <w:rPr>
                <w:noProof/>
              </w:rPr>
              <w:t xml:space="preserve"> the</w:t>
            </w:r>
            <w:r w:rsidR="002F7B73">
              <w:rPr>
                <w:noProof/>
              </w:rPr>
              <w:t xml:space="preserve"> fixed-point IVAS specification.</w:t>
            </w:r>
          </w:p>
        </w:tc>
      </w:tr>
      <w:tr w:rsidR="001E41F3" w14:paraId="1F886379" w14:textId="77777777" w:rsidTr="00547111">
        <w:tc>
          <w:tcPr>
            <w:tcW w:w="2694" w:type="dxa"/>
            <w:gridSpan w:val="2"/>
            <w:tcBorders>
              <w:left w:val="single" w:sz="4" w:space="0" w:color="auto"/>
            </w:tcBorders>
          </w:tcPr>
          <w:p w14:paraId="4D989623"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71C4A204" w14:textId="77777777" w:rsidR="001E41F3" w:rsidRDefault="001E41F3">
            <w:pPr>
              <w:pStyle w:val="CRCoverPage"/>
              <w:spacing w:after="0"/>
              <w:rPr>
                <w:noProof/>
                <w:sz w:val="8"/>
                <w:szCs w:val="8"/>
              </w:rPr>
            </w:pPr>
          </w:p>
        </w:tc>
      </w:tr>
      <w:tr w:rsidR="001E41F3" w14:paraId="678D7BF9" w14:textId="77777777" w:rsidTr="00547111">
        <w:tc>
          <w:tcPr>
            <w:tcW w:w="2694" w:type="dxa"/>
            <w:gridSpan w:val="2"/>
            <w:tcBorders>
              <w:left w:val="single" w:sz="4" w:space="0" w:color="auto"/>
              <w:bottom w:val="single" w:sz="4" w:space="0" w:color="auto"/>
            </w:tcBorders>
          </w:tcPr>
          <w:p w14:paraId="4E5CE1B6" w14:textId="77777777" w:rsidR="001E41F3" w:rsidRDefault="001E41F3">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5C4BEB44" w14:textId="33FBF925" w:rsidR="001E41F3" w:rsidRDefault="002D6BA5">
            <w:pPr>
              <w:pStyle w:val="CRCoverPage"/>
              <w:spacing w:after="0"/>
              <w:ind w:left="100"/>
              <w:rPr>
                <w:noProof/>
              </w:rPr>
            </w:pPr>
            <w:r>
              <w:rPr>
                <w:noProof/>
              </w:rPr>
              <w:t xml:space="preserve">Implementers can </w:t>
            </w:r>
            <w:r w:rsidR="0053215F">
              <w:rPr>
                <w:noProof/>
              </w:rPr>
              <w:t xml:space="preserve">be confused and </w:t>
            </w:r>
            <w:r>
              <w:rPr>
                <w:noProof/>
              </w:rPr>
              <w:t>miss essential IVAS rendering features</w:t>
            </w:r>
          </w:p>
        </w:tc>
      </w:tr>
      <w:tr w:rsidR="001E41F3" w14:paraId="034AF533" w14:textId="77777777" w:rsidTr="00547111">
        <w:tc>
          <w:tcPr>
            <w:tcW w:w="2694" w:type="dxa"/>
            <w:gridSpan w:val="2"/>
          </w:tcPr>
          <w:p w14:paraId="39D9EB5B" w14:textId="77777777" w:rsidR="001E41F3" w:rsidRDefault="001E41F3">
            <w:pPr>
              <w:pStyle w:val="CRCoverPage"/>
              <w:spacing w:after="0"/>
              <w:rPr>
                <w:b/>
                <w:i/>
                <w:noProof/>
                <w:sz w:val="8"/>
                <w:szCs w:val="8"/>
              </w:rPr>
            </w:pPr>
          </w:p>
        </w:tc>
        <w:tc>
          <w:tcPr>
            <w:tcW w:w="6946" w:type="dxa"/>
            <w:gridSpan w:val="9"/>
          </w:tcPr>
          <w:p w14:paraId="7826CB1C" w14:textId="77777777" w:rsidR="001E41F3" w:rsidRDefault="001E41F3">
            <w:pPr>
              <w:pStyle w:val="CRCoverPage"/>
              <w:spacing w:after="0"/>
              <w:rPr>
                <w:noProof/>
                <w:sz w:val="8"/>
                <w:szCs w:val="8"/>
              </w:rPr>
            </w:pPr>
          </w:p>
        </w:tc>
      </w:tr>
      <w:tr w:rsidR="001E41F3" w14:paraId="6A17D7AC" w14:textId="77777777" w:rsidTr="00547111">
        <w:tc>
          <w:tcPr>
            <w:tcW w:w="2694" w:type="dxa"/>
            <w:gridSpan w:val="2"/>
            <w:tcBorders>
              <w:top w:val="single" w:sz="4" w:space="0" w:color="auto"/>
              <w:left w:val="single" w:sz="4" w:space="0" w:color="auto"/>
            </w:tcBorders>
          </w:tcPr>
          <w:p w14:paraId="6DAD5B19" w14:textId="77777777" w:rsidR="001E41F3" w:rsidRDefault="001E41F3">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2E8CC96B" w14:textId="03378BC8" w:rsidR="001E41F3" w:rsidRDefault="0053215F">
            <w:pPr>
              <w:pStyle w:val="CRCoverPage"/>
              <w:spacing w:after="0"/>
              <w:ind w:left="100"/>
              <w:rPr>
                <w:noProof/>
              </w:rPr>
            </w:pPr>
            <w:r>
              <w:rPr>
                <w:noProof/>
              </w:rPr>
              <w:t xml:space="preserve">2, </w:t>
            </w:r>
            <w:r w:rsidR="00C11567">
              <w:rPr>
                <w:noProof/>
              </w:rPr>
              <w:t>3.3</w:t>
            </w:r>
            <w:r w:rsidR="002F7B73">
              <w:rPr>
                <w:noProof/>
              </w:rPr>
              <w:t>, 4.2, 7.1</w:t>
            </w:r>
          </w:p>
        </w:tc>
      </w:tr>
      <w:tr w:rsidR="001E41F3" w14:paraId="56E1E6C3" w14:textId="77777777" w:rsidTr="00547111">
        <w:tc>
          <w:tcPr>
            <w:tcW w:w="2694" w:type="dxa"/>
            <w:gridSpan w:val="2"/>
            <w:tcBorders>
              <w:left w:val="single" w:sz="4" w:space="0" w:color="auto"/>
            </w:tcBorders>
          </w:tcPr>
          <w:p w14:paraId="2FB9DE77" w14:textId="77777777" w:rsidR="001E41F3" w:rsidRDefault="001E41F3">
            <w:pPr>
              <w:pStyle w:val="CRCoverPage"/>
              <w:spacing w:after="0"/>
              <w:rPr>
                <w:b/>
                <w:i/>
                <w:noProof/>
                <w:sz w:val="8"/>
                <w:szCs w:val="8"/>
              </w:rPr>
            </w:pPr>
          </w:p>
        </w:tc>
        <w:tc>
          <w:tcPr>
            <w:tcW w:w="6946" w:type="dxa"/>
            <w:gridSpan w:val="9"/>
            <w:tcBorders>
              <w:right w:val="single" w:sz="4" w:space="0" w:color="auto"/>
            </w:tcBorders>
          </w:tcPr>
          <w:p w14:paraId="0898542D" w14:textId="77777777" w:rsidR="001E41F3" w:rsidRDefault="001E41F3">
            <w:pPr>
              <w:pStyle w:val="CRCoverPage"/>
              <w:spacing w:after="0"/>
              <w:rPr>
                <w:noProof/>
                <w:sz w:val="8"/>
                <w:szCs w:val="8"/>
              </w:rPr>
            </w:pPr>
          </w:p>
        </w:tc>
      </w:tr>
      <w:tr w:rsidR="001E41F3" w14:paraId="76F95A8B" w14:textId="77777777" w:rsidTr="00547111">
        <w:tc>
          <w:tcPr>
            <w:tcW w:w="2694" w:type="dxa"/>
            <w:gridSpan w:val="2"/>
            <w:tcBorders>
              <w:left w:val="single" w:sz="4" w:space="0" w:color="auto"/>
            </w:tcBorders>
          </w:tcPr>
          <w:p w14:paraId="335EAB52" w14:textId="77777777" w:rsidR="001E41F3" w:rsidRDefault="001E41F3">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51DF3285" w14:textId="77777777" w:rsidR="001E41F3" w:rsidRDefault="001E41F3">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7AA1E7F6" w14:textId="77777777" w:rsidR="001E41F3" w:rsidRDefault="001E41F3">
            <w:pPr>
              <w:pStyle w:val="CRCoverPage"/>
              <w:spacing w:after="0"/>
              <w:jc w:val="center"/>
              <w:rPr>
                <w:b/>
                <w:caps/>
                <w:noProof/>
              </w:rPr>
            </w:pPr>
            <w:r>
              <w:rPr>
                <w:b/>
                <w:caps/>
                <w:noProof/>
              </w:rPr>
              <w:t>N</w:t>
            </w:r>
          </w:p>
        </w:tc>
        <w:tc>
          <w:tcPr>
            <w:tcW w:w="2977" w:type="dxa"/>
            <w:gridSpan w:val="4"/>
          </w:tcPr>
          <w:p w14:paraId="304CCBCB" w14:textId="77777777" w:rsidR="001E41F3" w:rsidRDefault="001E41F3">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0D32F54E" w14:textId="77777777" w:rsidR="001E41F3" w:rsidRDefault="001E41F3">
            <w:pPr>
              <w:pStyle w:val="CRCoverPage"/>
              <w:spacing w:after="0"/>
              <w:ind w:left="99"/>
              <w:rPr>
                <w:noProof/>
              </w:rPr>
            </w:pPr>
          </w:p>
        </w:tc>
      </w:tr>
      <w:tr w:rsidR="001E41F3" w14:paraId="34ACE2EB" w14:textId="77777777" w:rsidTr="00547111">
        <w:tc>
          <w:tcPr>
            <w:tcW w:w="2694" w:type="dxa"/>
            <w:gridSpan w:val="2"/>
            <w:tcBorders>
              <w:left w:val="single" w:sz="4" w:space="0" w:color="auto"/>
            </w:tcBorders>
          </w:tcPr>
          <w:p w14:paraId="571382F3" w14:textId="77777777" w:rsidR="001E41F3" w:rsidRDefault="001E41F3">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2293993E"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36AA7C2" w14:textId="4344793C" w:rsidR="001E41F3" w:rsidRDefault="002D6BA5">
            <w:pPr>
              <w:pStyle w:val="CRCoverPage"/>
              <w:spacing w:after="0"/>
              <w:jc w:val="center"/>
              <w:rPr>
                <w:b/>
                <w:caps/>
                <w:noProof/>
              </w:rPr>
            </w:pPr>
            <w:r>
              <w:rPr>
                <w:b/>
                <w:caps/>
                <w:noProof/>
              </w:rPr>
              <w:t>X</w:t>
            </w:r>
          </w:p>
        </w:tc>
        <w:tc>
          <w:tcPr>
            <w:tcW w:w="2977" w:type="dxa"/>
            <w:gridSpan w:val="4"/>
          </w:tcPr>
          <w:p w14:paraId="7DB274D8" w14:textId="77777777" w:rsidR="001E41F3" w:rsidRDefault="001E41F3">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42398B96" w14:textId="77777777" w:rsidR="001E41F3" w:rsidRDefault="00145D43">
            <w:pPr>
              <w:pStyle w:val="CRCoverPage"/>
              <w:spacing w:after="0"/>
              <w:ind w:left="99"/>
              <w:rPr>
                <w:noProof/>
              </w:rPr>
            </w:pPr>
            <w:r>
              <w:rPr>
                <w:noProof/>
              </w:rPr>
              <w:t xml:space="preserve">TS/TR ... CR ... </w:t>
            </w:r>
          </w:p>
        </w:tc>
      </w:tr>
      <w:tr w:rsidR="001E41F3" w14:paraId="446DDBAC" w14:textId="77777777" w:rsidTr="00547111">
        <w:tc>
          <w:tcPr>
            <w:tcW w:w="2694" w:type="dxa"/>
            <w:gridSpan w:val="2"/>
            <w:tcBorders>
              <w:left w:val="single" w:sz="4" w:space="0" w:color="auto"/>
            </w:tcBorders>
          </w:tcPr>
          <w:p w14:paraId="678A1AA6" w14:textId="77777777" w:rsidR="001E41F3" w:rsidRDefault="001E41F3">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382D44DF"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BB7EE70" w14:textId="34EBCE83" w:rsidR="001E41F3" w:rsidRDefault="002D6BA5">
            <w:pPr>
              <w:pStyle w:val="CRCoverPage"/>
              <w:spacing w:after="0"/>
              <w:jc w:val="center"/>
              <w:rPr>
                <w:b/>
                <w:caps/>
                <w:noProof/>
              </w:rPr>
            </w:pPr>
            <w:r>
              <w:rPr>
                <w:b/>
                <w:caps/>
                <w:noProof/>
              </w:rPr>
              <w:t>X</w:t>
            </w:r>
          </w:p>
        </w:tc>
        <w:tc>
          <w:tcPr>
            <w:tcW w:w="2977" w:type="dxa"/>
            <w:gridSpan w:val="4"/>
          </w:tcPr>
          <w:p w14:paraId="1A4306D9" w14:textId="77777777" w:rsidR="001E41F3" w:rsidRDefault="001E41F3">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186A633D" w14:textId="77777777" w:rsidR="001E41F3" w:rsidRDefault="00145D43">
            <w:pPr>
              <w:pStyle w:val="CRCoverPage"/>
              <w:spacing w:after="0"/>
              <w:ind w:left="99"/>
              <w:rPr>
                <w:noProof/>
              </w:rPr>
            </w:pPr>
            <w:r>
              <w:rPr>
                <w:noProof/>
              </w:rPr>
              <w:t xml:space="preserve">TS/TR ... CR ... </w:t>
            </w:r>
          </w:p>
        </w:tc>
      </w:tr>
      <w:tr w:rsidR="001E41F3" w14:paraId="55C714D2" w14:textId="77777777" w:rsidTr="00547111">
        <w:tc>
          <w:tcPr>
            <w:tcW w:w="2694" w:type="dxa"/>
            <w:gridSpan w:val="2"/>
            <w:tcBorders>
              <w:left w:val="single" w:sz="4" w:space="0" w:color="auto"/>
            </w:tcBorders>
          </w:tcPr>
          <w:p w14:paraId="45913E62" w14:textId="77777777" w:rsidR="001E41F3" w:rsidRDefault="00145D43">
            <w:pPr>
              <w:pStyle w:val="CRCoverPage"/>
              <w:spacing w:after="0"/>
              <w:rPr>
                <w:b/>
                <w:i/>
                <w:noProof/>
              </w:rPr>
            </w:pPr>
            <w:r>
              <w:rPr>
                <w:b/>
                <w:i/>
                <w:noProof/>
              </w:rPr>
              <w:t xml:space="preserve">(show </w:t>
            </w:r>
            <w:r w:rsidR="00592D74">
              <w:rPr>
                <w:b/>
                <w:i/>
                <w:noProof/>
              </w:rPr>
              <w:t xml:space="preserve">related </w:t>
            </w:r>
            <w:r>
              <w:rPr>
                <w:b/>
                <w:i/>
                <w:noProof/>
              </w:rPr>
              <w:t>CR</w:t>
            </w:r>
            <w:r w:rsidR="00592D74">
              <w:rPr>
                <w:b/>
                <w:i/>
                <w:noProof/>
              </w:rPr>
              <w:t>s</w:t>
            </w:r>
            <w:r>
              <w:rPr>
                <w:b/>
                <w:i/>
                <w:noProof/>
              </w:rPr>
              <w:t>)</w:t>
            </w:r>
          </w:p>
        </w:tc>
        <w:tc>
          <w:tcPr>
            <w:tcW w:w="284" w:type="dxa"/>
            <w:tcBorders>
              <w:top w:val="single" w:sz="4" w:space="0" w:color="auto"/>
              <w:left w:val="single" w:sz="4" w:space="0" w:color="auto"/>
              <w:bottom w:val="single" w:sz="4" w:space="0" w:color="auto"/>
            </w:tcBorders>
            <w:shd w:val="pct25" w:color="FFFF00" w:fill="auto"/>
          </w:tcPr>
          <w:p w14:paraId="70131AD4" w14:textId="77777777" w:rsidR="001E41F3" w:rsidRDefault="001E41F3">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7F92011" w14:textId="555E37A7" w:rsidR="001E41F3" w:rsidRDefault="002D6BA5">
            <w:pPr>
              <w:pStyle w:val="CRCoverPage"/>
              <w:spacing w:after="0"/>
              <w:jc w:val="center"/>
              <w:rPr>
                <w:b/>
                <w:caps/>
                <w:noProof/>
              </w:rPr>
            </w:pPr>
            <w:r>
              <w:rPr>
                <w:b/>
                <w:caps/>
                <w:noProof/>
              </w:rPr>
              <w:t>X</w:t>
            </w:r>
          </w:p>
        </w:tc>
        <w:tc>
          <w:tcPr>
            <w:tcW w:w="2977" w:type="dxa"/>
            <w:gridSpan w:val="4"/>
          </w:tcPr>
          <w:p w14:paraId="1B4FF921" w14:textId="77777777" w:rsidR="001E41F3" w:rsidRDefault="001E41F3">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66152F5E" w14:textId="77777777" w:rsidR="001E41F3" w:rsidRDefault="00145D43">
            <w:pPr>
              <w:pStyle w:val="CRCoverPage"/>
              <w:spacing w:after="0"/>
              <w:ind w:left="99"/>
              <w:rPr>
                <w:noProof/>
              </w:rPr>
            </w:pPr>
            <w:r>
              <w:rPr>
                <w:noProof/>
              </w:rPr>
              <w:t>TS</w:t>
            </w:r>
            <w:r w:rsidR="000A6394">
              <w:rPr>
                <w:noProof/>
              </w:rPr>
              <w:t xml:space="preserve">/TR ... CR ... </w:t>
            </w:r>
          </w:p>
        </w:tc>
      </w:tr>
      <w:tr w:rsidR="001E41F3" w14:paraId="60DF82CC" w14:textId="77777777" w:rsidTr="008863B9">
        <w:tc>
          <w:tcPr>
            <w:tcW w:w="2694" w:type="dxa"/>
            <w:gridSpan w:val="2"/>
            <w:tcBorders>
              <w:left w:val="single" w:sz="4" w:space="0" w:color="auto"/>
            </w:tcBorders>
          </w:tcPr>
          <w:p w14:paraId="517696CD" w14:textId="77777777" w:rsidR="001E41F3" w:rsidRDefault="001E41F3">
            <w:pPr>
              <w:pStyle w:val="CRCoverPage"/>
              <w:spacing w:after="0"/>
              <w:rPr>
                <w:b/>
                <w:i/>
                <w:noProof/>
              </w:rPr>
            </w:pPr>
          </w:p>
        </w:tc>
        <w:tc>
          <w:tcPr>
            <w:tcW w:w="6946" w:type="dxa"/>
            <w:gridSpan w:val="9"/>
            <w:tcBorders>
              <w:right w:val="single" w:sz="4" w:space="0" w:color="auto"/>
            </w:tcBorders>
          </w:tcPr>
          <w:p w14:paraId="4D84207F" w14:textId="77777777" w:rsidR="001E41F3" w:rsidRDefault="001E41F3">
            <w:pPr>
              <w:pStyle w:val="CRCoverPage"/>
              <w:spacing w:after="0"/>
              <w:rPr>
                <w:noProof/>
              </w:rPr>
            </w:pPr>
          </w:p>
        </w:tc>
      </w:tr>
      <w:tr w:rsidR="001E41F3" w14:paraId="556B87B6" w14:textId="77777777" w:rsidTr="008863B9">
        <w:tc>
          <w:tcPr>
            <w:tcW w:w="2694" w:type="dxa"/>
            <w:gridSpan w:val="2"/>
            <w:tcBorders>
              <w:left w:val="single" w:sz="4" w:space="0" w:color="auto"/>
              <w:bottom w:val="single" w:sz="4" w:space="0" w:color="auto"/>
            </w:tcBorders>
          </w:tcPr>
          <w:p w14:paraId="79A9C411" w14:textId="77777777" w:rsidR="001E41F3" w:rsidRDefault="001E41F3">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00D3B8F7" w14:textId="77777777" w:rsidR="001E41F3" w:rsidRDefault="001E41F3">
            <w:pPr>
              <w:pStyle w:val="CRCoverPage"/>
              <w:spacing w:after="0"/>
              <w:ind w:left="100"/>
              <w:rPr>
                <w:noProof/>
              </w:rPr>
            </w:pPr>
          </w:p>
        </w:tc>
      </w:tr>
      <w:tr w:rsidR="008863B9" w:rsidRPr="008863B9" w14:paraId="45BFE792" w14:textId="77777777" w:rsidTr="008863B9">
        <w:tc>
          <w:tcPr>
            <w:tcW w:w="2694" w:type="dxa"/>
            <w:gridSpan w:val="2"/>
            <w:tcBorders>
              <w:top w:val="single" w:sz="4" w:space="0" w:color="auto"/>
              <w:bottom w:val="single" w:sz="4" w:space="0" w:color="auto"/>
            </w:tcBorders>
          </w:tcPr>
          <w:p w14:paraId="194242DD" w14:textId="77777777" w:rsidR="008863B9" w:rsidRPr="008863B9" w:rsidRDefault="008863B9">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E0BCCE3" w14:textId="77777777" w:rsidR="008863B9" w:rsidRPr="008863B9" w:rsidRDefault="008863B9">
            <w:pPr>
              <w:pStyle w:val="CRCoverPage"/>
              <w:spacing w:after="0"/>
              <w:ind w:left="100"/>
              <w:rPr>
                <w:noProof/>
                <w:sz w:val="8"/>
                <w:szCs w:val="8"/>
              </w:rPr>
            </w:pPr>
          </w:p>
        </w:tc>
      </w:tr>
      <w:tr w:rsidR="008863B9" w14:paraId="6C3DBC81" w14:textId="77777777" w:rsidTr="008863B9">
        <w:tc>
          <w:tcPr>
            <w:tcW w:w="2694" w:type="dxa"/>
            <w:gridSpan w:val="2"/>
            <w:tcBorders>
              <w:top w:val="single" w:sz="4" w:space="0" w:color="auto"/>
              <w:left w:val="single" w:sz="4" w:space="0" w:color="auto"/>
              <w:bottom w:val="single" w:sz="4" w:space="0" w:color="auto"/>
            </w:tcBorders>
          </w:tcPr>
          <w:p w14:paraId="6E23B456" w14:textId="77777777" w:rsidR="008863B9" w:rsidRDefault="008863B9">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6ACA4173" w14:textId="77777777" w:rsidR="008863B9" w:rsidRDefault="008863B9">
            <w:pPr>
              <w:pStyle w:val="CRCoverPage"/>
              <w:spacing w:after="0"/>
              <w:ind w:left="100"/>
              <w:rPr>
                <w:noProof/>
              </w:rPr>
            </w:pPr>
          </w:p>
        </w:tc>
      </w:tr>
    </w:tbl>
    <w:p w14:paraId="17759814" w14:textId="77777777" w:rsidR="001E41F3" w:rsidRDefault="001E41F3">
      <w:pPr>
        <w:pStyle w:val="CRCoverPage"/>
        <w:spacing w:after="0"/>
        <w:rPr>
          <w:noProof/>
          <w:sz w:val="8"/>
          <w:szCs w:val="8"/>
        </w:rPr>
      </w:pPr>
    </w:p>
    <w:p w14:paraId="1557EA72" w14:textId="77777777" w:rsidR="001E41F3" w:rsidRDefault="001E41F3">
      <w:pPr>
        <w:rPr>
          <w:noProof/>
        </w:rPr>
        <w:sectPr w:rsidR="001E41F3">
          <w:headerReference w:type="even" r:id="rId12"/>
          <w:footnotePr>
            <w:numRestart w:val="eachSect"/>
          </w:footnotePr>
          <w:pgSz w:w="11907" w:h="16840" w:code="9"/>
          <w:pgMar w:top="1418" w:right="1134" w:bottom="1134" w:left="1134" w:header="680" w:footer="567" w:gutter="0"/>
          <w:cols w:space="720"/>
        </w:sectPr>
      </w:pPr>
    </w:p>
    <w:p w14:paraId="4F630932" w14:textId="77777777" w:rsidR="00907550" w:rsidRDefault="00907550" w:rsidP="00907550">
      <w:pPr>
        <w:pStyle w:val="CRSeparator"/>
      </w:pPr>
      <w:r w:rsidRPr="00CE4669">
        <w:lastRenderedPageBreak/>
        <w:t>==============First change==============</w:t>
      </w:r>
    </w:p>
    <w:p w14:paraId="6AA7DC88" w14:textId="77777777" w:rsidR="0053215F" w:rsidRDefault="0053215F" w:rsidP="00907550">
      <w:pPr>
        <w:pStyle w:val="CRSeparator"/>
      </w:pPr>
    </w:p>
    <w:p w14:paraId="5C4A656B" w14:textId="77777777" w:rsidR="0053215F" w:rsidRPr="0053215F" w:rsidRDefault="0053215F" w:rsidP="0053215F">
      <w:pPr>
        <w:keepNext/>
        <w:keepLines/>
        <w:pBdr>
          <w:top w:val="single" w:sz="12" w:space="3" w:color="auto"/>
        </w:pBdr>
        <w:overflowPunct/>
        <w:autoSpaceDE/>
        <w:autoSpaceDN/>
        <w:adjustRightInd/>
        <w:spacing w:before="240"/>
        <w:ind w:left="1134" w:hanging="1134"/>
        <w:textAlignment w:val="auto"/>
        <w:outlineLvl w:val="0"/>
        <w:rPr>
          <w:rFonts w:ascii="Arial" w:hAnsi="Arial"/>
          <w:sz w:val="36"/>
          <w:lang w:val="en-US" w:eastAsia="en-US"/>
        </w:rPr>
      </w:pPr>
      <w:bookmarkStart w:id="1" w:name="_Toc129708869"/>
      <w:bookmarkStart w:id="2" w:name="_Toc156922628"/>
      <w:bookmarkStart w:id="3" w:name="_Toc170978857"/>
      <w:r w:rsidRPr="0053215F">
        <w:rPr>
          <w:rFonts w:ascii="Arial" w:hAnsi="Arial"/>
          <w:sz w:val="36"/>
          <w:lang w:val="en-US" w:eastAsia="en-US"/>
        </w:rPr>
        <w:t>2</w:t>
      </w:r>
      <w:r w:rsidRPr="0053215F">
        <w:rPr>
          <w:rFonts w:ascii="Arial" w:hAnsi="Arial"/>
          <w:sz w:val="36"/>
          <w:lang w:val="en-US" w:eastAsia="en-US"/>
        </w:rPr>
        <w:tab/>
        <w:t>References</w:t>
      </w:r>
      <w:bookmarkEnd w:id="1"/>
      <w:bookmarkEnd w:id="2"/>
      <w:bookmarkEnd w:id="3"/>
    </w:p>
    <w:p w14:paraId="2D21B1C2" w14:textId="77777777" w:rsidR="0053215F" w:rsidRPr="0053215F" w:rsidRDefault="0053215F" w:rsidP="0053215F">
      <w:pPr>
        <w:overflowPunct/>
        <w:autoSpaceDE/>
        <w:autoSpaceDN/>
        <w:adjustRightInd/>
        <w:textAlignment w:val="auto"/>
        <w:rPr>
          <w:lang w:val="en-US" w:eastAsia="en-US"/>
        </w:rPr>
      </w:pPr>
      <w:r w:rsidRPr="0053215F">
        <w:rPr>
          <w:lang w:val="en-US" w:eastAsia="en-US"/>
        </w:rPr>
        <w:t>The following documents contain provisions which, through reference in this text, constitute provisions of the present document.</w:t>
      </w:r>
    </w:p>
    <w:p w14:paraId="00AD2AEF" w14:textId="77777777" w:rsidR="0053215F" w:rsidRPr="0053215F" w:rsidRDefault="0053215F" w:rsidP="0053215F">
      <w:pPr>
        <w:overflowPunct/>
        <w:autoSpaceDE/>
        <w:autoSpaceDN/>
        <w:adjustRightInd/>
        <w:ind w:left="568" w:hanging="284"/>
        <w:textAlignment w:val="auto"/>
        <w:rPr>
          <w:lang w:val="en-US" w:eastAsia="en-US"/>
        </w:rPr>
      </w:pPr>
      <w:r w:rsidRPr="0053215F">
        <w:rPr>
          <w:lang w:val="en-US" w:eastAsia="en-US"/>
        </w:rPr>
        <w:t>-</w:t>
      </w:r>
      <w:r w:rsidRPr="0053215F">
        <w:rPr>
          <w:lang w:val="en-US" w:eastAsia="en-US"/>
        </w:rPr>
        <w:tab/>
        <w:t>References are either specific (identified by date of publication, edition number, version number, etc.) or non</w:t>
      </w:r>
      <w:r w:rsidRPr="0053215F">
        <w:rPr>
          <w:lang w:val="en-US" w:eastAsia="en-US"/>
        </w:rPr>
        <w:noBreakHyphen/>
        <w:t>specific.</w:t>
      </w:r>
    </w:p>
    <w:p w14:paraId="0E54C2EE" w14:textId="77777777" w:rsidR="0053215F" w:rsidRPr="0053215F" w:rsidRDefault="0053215F" w:rsidP="0053215F">
      <w:pPr>
        <w:overflowPunct/>
        <w:autoSpaceDE/>
        <w:autoSpaceDN/>
        <w:adjustRightInd/>
        <w:ind w:left="568" w:hanging="284"/>
        <w:textAlignment w:val="auto"/>
        <w:rPr>
          <w:lang w:val="en-US" w:eastAsia="en-US"/>
        </w:rPr>
      </w:pPr>
      <w:r w:rsidRPr="0053215F">
        <w:rPr>
          <w:lang w:val="en-US" w:eastAsia="en-US"/>
        </w:rPr>
        <w:t>-</w:t>
      </w:r>
      <w:r w:rsidRPr="0053215F">
        <w:rPr>
          <w:lang w:val="en-US" w:eastAsia="en-US"/>
        </w:rPr>
        <w:tab/>
        <w:t>For a specific reference, subsequent revisions do not apply.</w:t>
      </w:r>
    </w:p>
    <w:p w14:paraId="64C6EF77" w14:textId="77777777" w:rsidR="0053215F" w:rsidRPr="0053215F" w:rsidRDefault="0053215F" w:rsidP="0053215F">
      <w:pPr>
        <w:overflowPunct/>
        <w:autoSpaceDE/>
        <w:autoSpaceDN/>
        <w:adjustRightInd/>
        <w:ind w:left="568" w:hanging="284"/>
        <w:textAlignment w:val="auto"/>
        <w:rPr>
          <w:lang w:val="en-US" w:eastAsia="en-US"/>
        </w:rPr>
      </w:pPr>
      <w:r w:rsidRPr="0053215F">
        <w:rPr>
          <w:lang w:val="en-US" w:eastAsia="en-US"/>
        </w:rPr>
        <w:t>-</w:t>
      </w:r>
      <w:r w:rsidRPr="0053215F">
        <w:rPr>
          <w:lang w:val="en-US" w:eastAsia="en-US"/>
        </w:rPr>
        <w:tab/>
        <w:t>For a non-specific reference, the latest version applies. In the case of a reference to a 3GPP document (including a GSM document), a non-specific reference implicitly refers to the latest version of that document</w:t>
      </w:r>
      <w:r w:rsidRPr="0053215F">
        <w:rPr>
          <w:i/>
          <w:lang w:val="en-US" w:eastAsia="en-US"/>
        </w:rPr>
        <w:t xml:space="preserve"> in the same Release as the present document</w:t>
      </w:r>
      <w:r w:rsidRPr="0053215F">
        <w:rPr>
          <w:lang w:val="en-US" w:eastAsia="en-US"/>
        </w:rPr>
        <w:t>.</w:t>
      </w:r>
    </w:p>
    <w:p w14:paraId="3EDD86C1" w14:textId="77777777" w:rsidR="0053215F" w:rsidRPr="0053215F" w:rsidRDefault="0053215F" w:rsidP="0053215F">
      <w:pPr>
        <w:keepLines/>
        <w:overflowPunct/>
        <w:autoSpaceDE/>
        <w:autoSpaceDN/>
        <w:adjustRightInd/>
        <w:ind w:left="360" w:hanging="360"/>
        <w:textAlignment w:val="auto"/>
        <w:rPr>
          <w:lang w:val="en-US" w:eastAsia="en-US"/>
        </w:rPr>
      </w:pPr>
      <w:bookmarkStart w:id="4" w:name="_Ref148350764"/>
      <w:r w:rsidRPr="0053215F">
        <w:rPr>
          <w:lang w:val="en-US" w:eastAsia="en-US"/>
        </w:rPr>
        <w:t>[1]</w:t>
      </w:r>
      <w:r w:rsidRPr="0053215F">
        <w:rPr>
          <w:lang w:val="en-US" w:eastAsia="en-US"/>
        </w:rPr>
        <w:tab/>
        <w:t>3GPP TR 21.905: "Vocabulary for 3GPP Specifications".</w:t>
      </w:r>
      <w:bookmarkEnd w:id="4"/>
    </w:p>
    <w:p w14:paraId="53876617" w14:textId="77777777" w:rsidR="0053215F" w:rsidRPr="0053215F" w:rsidRDefault="0053215F" w:rsidP="0053215F">
      <w:pPr>
        <w:keepLines/>
        <w:overflowPunct/>
        <w:autoSpaceDE/>
        <w:autoSpaceDN/>
        <w:adjustRightInd/>
        <w:ind w:left="360" w:hanging="360"/>
        <w:textAlignment w:val="auto"/>
        <w:rPr>
          <w:lang w:val="en-US" w:eastAsia="en-US"/>
        </w:rPr>
      </w:pPr>
      <w:bookmarkStart w:id="5" w:name="_Ref148352440"/>
      <w:r w:rsidRPr="0053215F">
        <w:rPr>
          <w:lang w:val="en-US" w:eastAsia="en-US"/>
        </w:rPr>
        <w:t>[2]</w:t>
      </w:r>
      <w:r w:rsidRPr="0053215F">
        <w:rPr>
          <w:lang w:val="en-US" w:eastAsia="en-US"/>
        </w:rPr>
        <w:tab/>
      </w:r>
      <w:r w:rsidRPr="0053215F">
        <w:rPr>
          <w:rFonts w:eastAsia="SimSun"/>
          <w:lang w:val="en-US" w:eastAsia="en-US"/>
        </w:rPr>
        <w:t>3GPP TS 26.250: "</w:t>
      </w:r>
      <w:r w:rsidRPr="0053215F">
        <w:rPr>
          <w:lang w:val="en-US" w:eastAsia="en-US"/>
        </w:rPr>
        <w:t>Codec for Immersive Voice and Audio Services (IVAS); General overview".</w:t>
      </w:r>
      <w:bookmarkEnd w:id="5"/>
    </w:p>
    <w:p w14:paraId="0C64613E" w14:textId="6A1BA8AA" w:rsidR="0053215F" w:rsidRPr="0053215F" w:rsidRDefault="0053215F" w:rsidP="0053215F">
      <w:pPr>
        <w:keepLines/>
        <w:overflowPunct/>
        <w:autoSpaceDE/>
        <w:autoSpaceDN/>
        <w:adjustRightInd/>
        <w:ind w:left="360" w:hanging="360"/>
        <w:textAlignment w:val="auto"/>
        <w:rPr>
          <w:lang w:val="en-US" w:eastAsia="en-US"/>
        </w:rPr>
      </w:pPr>
      <w:bookmarkStart w:id="6" w:name="_Ref156571882"/>
      <w:r w:rsidRPr="0053215F">
        <w:rPr>
          <w:lang w:val="en-US" w:eastAsia="en-US"/>
        </w:rPr>
        <w:t>[3]</w:t>
      </w:r>
      <w:r w:rsidRPr="0053215F">
        <w:rPr>
          <w:lang w:val="en-US" w:eastAsia="en-US"/>
        </w:rPr>
        <w:tab/>
      </w:r>
      <w:del w:id="7" w:author="Tomas Toftgård" w:date="2025-11-21T01:10:00Z" w16du:dateUtc="2025-11-21T00:10:00Z">
        <w:r w:rsidRPr="0053215F" w:rsidDel="00D86CC5">
          <w:rPr>
            <w:rFonts w:eastAsia="SimSun"/>
            <w:lang w:val="en-US" w:eastAsia="en-US"/>
          </w:rPr>
          <w:delText xml:space="preserve">3GPP TS 26.251: </w:delText>
        </w:r>
        <w:r w:rsidRPr="0053215F" w:rsidDel="00D86CC5">
          <w:rPr>
            <w:lang w:val="en-US" w:eastAsia="en-US"/>
          </w:rPr>
          <w:delText>"Codec for Immersive Voice and Audio Services (IVAS); C code (fixed-point)".</w:delText>
        </w:r>
      </w:del>
      <w:bookmarkEnd w:id="6"/>
      <w:ins w:id="8" w:author="Tomas Toftgård" w:date="2025-11-21T01:10:00Z" w16du:dateUtc="2025-11-21T00:10:00Z">
        <w:r w:rsidR="00D86CC5">
          <w:rPr>
            <w:lang w:val="en-US" w:eastAsia="en-US"/>
          </w:rPr>
          <w:t>(void)</w:t>
        </w:r>
      </w:ins>
    </w:p>
    <w:p w14:paraId="01F335AF" w14:textId="77777777" w:rsidR="0053215F" w:rsidRPr="0053215F" w:rsidRDefault="0053215F" w:rsidP="0053215F">
      <w:pPr>
        <w:keepLines/>
        <w:overflowPunct/>
        <w:autoSpaceDE/>
        <w:autoSpaceDN/>
        <w:adjustRightInd/>
        <w:ind w:left="360" w:hanging="360"/>
        <w:textAlignment w:val="auto"/>
        <w:rPr>
          <w:lang w:val="en-US" w:eastAsia="en-US"/>
        </w:rPr>
      </w:pPr>
      <w:bookmarkStart w:id="9" w:name="_Ref149637002"/>
      <w:r w:rsidRPr="0053215F">
        <w:rPr>
          <w:lang w:val="en-US" w:eastAsia="en-US"/>
        </w:rPr>
        <w:t>[4]</w:t>
      </w:r>
      <w:r w:rsidRPr="0053215F">
        <w:rPr>
          <w:lang w:val="en-US" w:eastAsia="en-US"/>
        </w:rPr>
        <w:tab/>
        <w:t>3GPP TS 26.253: "Codec for Immersive Voice and Audio Services (IVAS); Detailed Algorithmic Description incl. RTP payload format and SDP parameter definitions".</w:t>
      </w:r>
      <w:bookmarkEnd w:id="9"/>
    </w:p>
    <w:p w14:paraId="6A5F29DA" w14:textId="77777777" w:rsidR="0053215F" w:rsidRPr="0053215F" w:rsidRDefault="0053215F" w:rsidP="0053215F">
      <w:pPr>
        <w:keepLines/>
        <w:overflowPunct/>
        <w:autoSpaceDE/>
        <w:autoSpaceDN/>
        <w:adjustRightInd/>
        <w:ind w:left="360" w:hanging="360"/>
        <w:textAlignment w:val="auto"/>
        <w:rPr>
          <w:lang w:val="en-US" w:eastAsia="en-US"/>
        </w:rPr>
      </w:pPr>
      <w:bookmarkStart w:id="10" w:name="_Ref149925863"/>
      <w:r w:rsidRPr="0053215F">
        <w:rPr>
          <w:lang w:val="en-US" w:eastAsia="en-US"/>
        </w:rPr>
        <w:t>[5]</w:t>
      </w:r>
      <w:r w:rsidRPr="0053215F">
        <w:rPr>
          <w:lang w:val="en-US" w:eastAsia="en-US"/>
        </w:rPr>
        <w:tab/>
        <w:t>3GPP TS 26.258: "Codec for Immersive Voice and Audio Services (IVAS); C code (floating point)".</w:t>
      </w:r>
      <w:bookmarkEnd w:id="10"/>
    </w:p>
    <w:p w14:paraId="5FD581A3" w14:textId="77777777" w:rsidR="0053215F" w:rsidRPr="0053215F" w:rsidRDefault="0053215F" w:rsidP="0053215F">
      <w:pPr>
        <w:keepLines/>
        <w:overflowPunct/>
        <w:autoSpaceDE/>
        <w:autoSpaceDN/>
        <w:adjustRightInd/>
        <w:ind w:left="360" w:hanging="360"/>
        <w:textAlignment w:val="auto"/>
        <w:rPr>
          <w:lang w:val="en-US" w:eastAsia="en-US"/>
        </w:rPr>
      </w:pPr>
      <w:r w:rsidRPr="0053215F">
        <w:rPr>
          <w:lang w:val="en-US" w:eastAsia="en-US"/>
        </w:rPr>
        <w:t xml:space="preserve">[6] </w:t>
      </w:r>
      <w:r w:rsidRPr="0053215F">
        <w:rPr>
          <w:lang w:val="en-US" w:eastAsia="en-US"/>
        </w:rPr>
        <w:tab/>
        <w:t>3GPP TS 26.249: " Immersive Audio for Split Rendering Scenarios; Detailed Algorithmic Description of Split Rendering Functions".</w:t>
      </w:r>
    </w:p>
    <w:p w14:paraId="7AE4C142" w14:textId="662806CB" w:rsidR="0053215F" w:rsidRPr="00CE4669" w:rsidRDefault="0053215F" w:rsidP="00907550">
      <w:pPr>
        <w:pStyle w:val="CRSeparator"/>
      </w:pPr>
      <w:r w:rsidRPr="00CE4669">
        <w:t>==============Next change==============</w:t>
      </w:r>
    </w:p>
    <w:p w14:paraId="5C58D4B4" w14:textId="77777777" w:rsidR="00D342C7" w:rsidRPr="00321602" w:rsidRDefault="00D342C7" w:rsidP="00D342C7">
      <w:pPr>
        <w:keepNext/>
        <w:keepLines/>
        <w:spacing w:before="180"/>
        <w:ind w:left="1134" w:hanging="1134"/>
        <w:textAlignment w:val="auto"/>
        <w:outlineLvl w:val="1"/>
        <w:rPr>
          <w:rFonts w:ascii="Arial" w:hAnsi="Arial" w:cs="Arial"/>
          <w:sz w:val="32"/>
          <w:lang w:val="en-US"/>
        </w:rPr>
      </w:pPr>
      <w:bookmarkStart w:id="11" w:name="_Toc129708873"/>
      <w:bookmarkStart w:id="12" w:name="_Toc156922632"/>
      <w:bookmarkStart w:id="13" w:name="_Toc170978861"/>
      <w:r w:rsidRPr="00321602">
        <w:rPr>
          <w:rFonts w:ascii="Arial" w:hAnsi="Arial" w:cs="Arial"/>
          <w:sz w:val="32"/>
          <w:lang w:val="en-US"/>
        </w:rPr>
        <w:t>3.3</w:t>
      </w:r>
      <w:r w:rsidRPr="00321602">
        <w:rPr>
          <w:rFonts w:ascii="Arial" w:hAnsi="Arial" w:cs="Arial"/>
          <w:sz w:val="32"/>
          <w:lang w:val="en-US"/>
        </w:rPr>
        <w:tab/>
        <w:t>Abbreviations</w:t>
      </w:r>
      <w:bookmarkEnd w:id="11"/>
      <w:bookmarkEnd w:id="12"/>
      <w:bookmarkEnd w:id="13"/>
    </w:p>
    <w:p w14:paraId="56E4F221" w14:textId="77777777" w:rsidR="00D342C7" w:rsidRPr="00ED7469" w:rsidRDefault="00D342C7" w:rsidP="00D342C7">
      <w:pPr>
        <w:keepNext/>
        <w:overflowPunct/>
        <w:autoSpaceDE/>
        <w:autoSpaceDN/>
        <w:adjustRightInd/>
        <w:spacing w:after="160" w:line="276" w:lineRule="auto"/>
        <w:textAlignment w:val="auto"/>
        <w:rPr>
          <w:rFonts w:eastAsia="Calibri"/>
          <w:kern w:val="2"/>
          <w:lang w:val="en-US" w:eastAsia="en-US"/>
          <w14:ligatures w14:val="standardContextual"/>
        </w:rPr>
      </w:pPr>
      <w:r w:rsidRPr="00ED7469">
        <w:rPr>
          <w:rFonts w:eastAsia="Calibri"/>
          <w:kern w:val="2"/>
          <w:lang w:val="en-US" w:eastAsia="en-US"/>
          <w14:ligatures w14:val="standardContextual"/>
        </w:rPr>
        <w:t>For the purposes of the present document, the abbreviations given in TR 21.905 and the following apply. An abbreviation defined in the present document takes precedence over the definition of the same abbreviation, if any, in TR 21.905 [1].</w:t>
      </w:r>
    </w:p>
    <w:p w14:paraId="2829C125"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BRIR</w:t>
      </w:r>
      <w:r w:rsidRPr="00ED7469">
        <w:rPr>
          <w:rFonts w:eastAsia="Calibri"/>
          <w:kern w:val="2"/>
          <w:lang w:val="en-US"/>
          <w14:ligatures w14:val="standardContextual"/>
        </w:rPr>
        <w:tab/>
        <w:t>Binaural Room Impulse Response</w:t>
      </w:r>
    </w:p>
    <w:p w14:paraId="64E36428"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CPE</w:t>
      </w:r>
      <w:r w:rsidRPr="00ED7469">
        <w:rPr>
          <w:rFonts w:eastAsia="Calibri"/>
          <w:kern w:val="2"/>
          <w:lang w:val="en-US"/>
          <w14:ligatures w14:val="standardContextual"/>
        </w:rPr>
        <w:tab/>
        <w:t>Channel Pair Element</w:t>
      </w:r>
    </w:p>
    <w:p w14:paraId="028649D2"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EVS</w:t>
      </w:r>
      <w:r w:rsidRPr="00ED7469">
        <w:rPr>
          <w:rFonts w:eastAsia="Calibri"/>
          <w:kern w:val="2"/>
          <w:lang w:val="en-US"/>
          <w14:ligatures w14:val="standardContextual"/>
        </w:rPr>
        <w:tab/>
        <w:t>Enhanced Voice Services</w:t>
      </w:r>
    </w:p>
    <w:p w14:paraId="74CAB75B"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HRIR</w:t>
      </w:r>
      <w:r w:rsidRPr="00ED7469">
        <w:rPr>
          <w:rFonts w:eastAsia="Calibri"/>
          <w:kern w:val="2"/>
          <w:lang w:val="en-US"/>
          <w14:ligatures w14:val="standardContextual"/>
        </w:rPr>
        <w:tab/>
        <w:t>Head-Related Impulse Response</w:t>
      </w:r>
    </w:p>
    <w:p w14:paraId="1FE91580"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HRTF</w:t>
      </w:r>
      <w:r w:rsidRPr="00ED7469">
        <w:rPr>
          <w:rFonts w:eastAsia="Calibri"/>
          <w:kern w:val="2"/>
          <w:lang w:val="en-US"/>
          <w14:ligatures w14:val="standardContextual"/>
        </w:rPr>
        <w:tab/>
        <w:t>Head-Related Transfer Function</w:t>
      </w:r>
    </w:p>
    <w:p w14:paraId="4BEA8838" w14:textId="1C8646AA"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ISM</w:t>
      </w:r>
      <w:r w:rsidRPr="00ED7469">
        <w:rPr>
          <w:rFonts w:eastAsia="Calibri"/>
          <w:kern w:val="2"/>
          <w:lang w:val="en-US"/>
          <w14:ligatures w14:val="standardContextual"/>
        </w:rPr>
        <w:tab/>
      </w:r>
      <w:del w:id="14" w:author="Szczerba, Marek" w:date="2025-11-10T11:19:00Z" w16du:dateUtc="2025-11-10T10:19:00Z">
        <w:r w:rsidRPr="00ED7469" w:rsidDel="00D342C7">
          <w:rPr>
            <w:rFonts w:eastAsia="Calibri"/>
            <w:kern w:val="2"/>
            <w:lang w:val="en-US"/>
            <w14:ligatures w14:val="standardContextual"/>
          </w:rPr>
          <w:delText xml:space="preserve">Individual </w:delText>
        </w:r>
      </w:del>
      <w:ins w:id="15" w:author="Szczerba, Marek" w:date="2025-11-10T11:19:00Z" w16du:dateUtc="2025-11-10T10:19:00Z">
        <w:r w:rsidRPr="00ED7469">
          <w:rPr>
            <w:rFonts w:eastAsia="Calibri"/>
            <w:kern w:val="2"/>
            <w:lang w:val="en-US"/>
            <w14:ligatures w14:val="standardContextual"/>
          </w:rPr>
          <w:t xml:space="preserve">Independent </w:t>
        </w:r>
      </w:ins>
      <w:r w:rsidRPr="00ED7469">
        <w:rPr>
          <w:rFonts w:eastAsia="Calibri"/>
          <w:kern w:val="2"/>
          <w:lang w:val="en-US"/>
          <w14:ligatures w14:val="standardContextual"/>
        </w:rPr>
        <w:t>Stream with Metadata</w:t>
      </w:r>
    </w:p>
    <w:p w14:paraId="7F78B970"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IVAS</w:t>
      </w:r>
      <w:r w:rsidRPr="00ED7469">
        <w:rPr>
          <w:rFonts w:eastAsia="Calibri"/>
          <w:kern w:val="2"/>
          <w:lang w:val="en-US"/>
          <w14:ligatures w14:val="standardContextual"/>
        </w:rPr>
        <w:tab/>
        <w:t>Immersive Voice and Audio Services</w:t>
      </w:r>
    </w:p>
    <w:p w14:paraId="556EE982"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MASA</w:t>
      </w:r>
      <w:r w:rsidRPr="00ED7469">
        <w:rPr>
          <w:rFonts w:eastAsia="Calibri"/>
          <w:kern w:val="2"/>
          <w:lang w:val="en-US"/>
          <w14:ligatures w14:val="standardContextual"/>
        </w:rPr>
        <w:tab/>
        <w:t>Metadata Assisted Spatial Audio</w:t>
      </w:r>
    </w:p>
    <w:p w14:paraId="1B0108C1"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MCT</w:t>
      </w:r>
      <w:r w:rsidRPr="00ED7469">
        <w:rPr>
          <w:rFonts w:eastAsia="Calibri"/>
          <w:kern w:val="2"/>
          <w:lang w:val="en-US"/>
          <w14:ligatures w14:val="standardContextual"/>
        </w:rPr>
        <w:tab/>
        <w:t>Multi-channel Coding Tool</w:t>
      </w:r>
    </w:p>
    <w:p w14:paraId="279499FA" w14:textId="77777777" w:rsidR="00D342C7" w:rsidRPr="00ED7469" w:rsidRDefault="00D342C7" w:rsidP="00D342C7">
      <w:pPr>
        <w:keepLines/>
        <w:spacing w:after="0" w:line="276" w:lineRule="auto"/>
        <w:ind w:left="1702" w:hanging="1418"/>
        <w:textAlignment w:val="auto"/>
        <w:rPr>
          <w:ins w:id="16" w:author="Szczerba, Marek" w:date="2025-11-10T11:19:00Z" w16du:dateUtc="2025-11-10T10:19:00Z"/>
          <w:rFonts w:eastAsia="Calibri"/>
          <w:kern w:val="2"/>
          <w:lang w:val="en-US"/>
          <w14:ligatures w14:val="standardContextual"/>
        </w:rPr>
      </w:pPr>
      <w:ins w:id="17" w:author="Szczerba, Marek" w:date="2025-11-10T11:19:00Z" w16du:dateUtc="2025-11-10T10:19:00Z">
        <w:r w:rsidRPr="00ED7469">
          <w:rPr>
            <w:rFonts w:eastAsia="Calibri"/>
            <w:kern w:val="2"/>
            <w:lang w:val="en-US"/>
            <w14:ligatures w14:val="standardContextual"/>
          </w:rPr>
          <w:t>OMASA</w:t>
        </w:r>
        <w:r w:rsidRPr="00ED7469">
          <w:rPr>
            <w:rFonts w:eastAsia="Calibri"/>
            <w:kern w:val="2"/>
            <w:lang w:val="en-US"/>
            <w14:ligatures w14:val="standardContextual"/>
          </w:rPr>
          <w:tab/>
          <w:t>Objects with MASA</w:t>
        </w:r>
      </w:ins>
    </w:p>
    <w:p w14:paraId="2E1FEBA0" w14:textId="77777777" w:rsidR="00D342C7" w:rsidRPr="00ED7469" w:rsidRDefault="00D342C7" w:rsidP="00D342C7">
      <w:pPr>
        <w:keepLines/>
        <w:spacing w:after="0" w:line="276" w:lineRule="auto"/>
        <w:ind w:left="1702" w:hanging="1418"/>
        <w:textAlignment w:val="auto"/>
        <w:rPr>
          <w:ins w:id="18" w:author="Szczerba, Marek" w:date="2025-11-10T11:19:00Z" w16du:dateUtc="2025-11-10T10:19:00Z"/>
          <w:rFonts w:eastAsia="Calibri"/>
          <w:kern w:val="2"/>
          <w:lang w:val="en-US"/>
          <w14:ligatures w14:val="standardContextual"/>
        </w:rPr>
      </w:pPr>
      <w:ins w:id="19" w:author="Szczerba, Marek" w:date="2025-11-10T11:19:00Z" w16du:dateUtc="2025-11-10T10:19:00Z">
        <w:r w:rsidRPr="00ED7469">
          <w:rPr>
            <w:rFonts w:eastAsia="Calibri"/>
            <w:kern w:val="2"/>
            <w:lang w:val="en-US"/>
            <w14:ligatures w14:val="standardContextual"/>
          </w:rPr>
          <w:t>OSBA</w:t>
        </w:r>
        <w:r w:rsidRPr="00ED7469">
          <w:rPr>
            <w:rFonts w:eastAsia="Calibri"/>
            <w:kern w:val="2"/>
            <w:lang w:val="en-US"/>
            <w14:ligatures w14:val="standardContextual"/>
          </w:rPr>
          <w:tab/>
          <w:t>Objects with SBA</w:t>
        </w:r>
      </w:ins>
    </w:p>
    <w:p w14:paraId="0EFFCDAD"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RTP</w:t>
      </w:r>
      <w:r w:rsidRPr="00ED7469">
        <w:rPr>
          <w:rFonts w:eastAsia="Calibri"/>
          <w:kern w:val="2"/>
          <w:lang w:val="en-US"/>
          <w14:ligatures w14:val="standardContextual"/>
        </w:rPr>
        <w:tab/>
        <w:t>Real-Time Protocol</w:t>
      </w:r>
    </w:p>
    <w:p w14:paraId="275C8B8A" w14:textId="77777777" w:rsidR="00D342C7" w:rsidRPr="00ED7469" w:rsidRDefault="00D342C7" w:rsidP="00D342C7">
      <w:pPr>
        <w:keepLines/>
        <w:spacing w:after="0" w:line="276" w:lineRule="auto"/>
        <w:ind w:left="1702" w:hanging="1418"/>
        <w:textAlignment w:val="auto"/>
        <w:rPr>
          <w:ins w:id="20" w:author="Szczerba, Marek" w:date="2025-11-10T11:19:00Z" w16du:dateUtc="2025-11-10T10:19:00Z"/>
          <w:rFonts w:eastAsia="Calibri"/>
          <w:kern w:val="2"/>
          <w:lang w:val="en-US"/>
          <w14:ligatures w14:val="standardContextual"/>
        </w:rPr>
      </w:pPr>
      <w:ins w:id="21" w:author="Szczerba, Marek" w:date="2025-11-10T11:19:00Z" w16du:dateUtc="2025-11-10T10:19:00Z">
        <w:r w:rsidRPr="00ED7469">
          <w:rPr>
            <w:rFonts w:eastAsia="Calibri"/>
            <w:kern w:val="2"/>
            <w:lang w:val="en-US"/>
            <w14:ligatures w14:val="standardContextual"/>
          </w:rPr>
          <w:t>SBA</w:t>
        </w:r>
        <w:r w:rsidRPr="00ED7469">
          <w:rPr>
            <w:rFonts w:eastAsia="Calibri"/>
            <w:kern w:val="2"/>
            <w:lang w:val="en-US"/>
            <w14:ligatures w14:val="standardContextual"/>
          </w:rPr>
          <w:tab/>
          <w:t>Scene-Based Audio</w:t>
        </w:r>
      </w:ins>
    </w:p>
    <w:p w14:paraId="4BC12C68"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SCE</w:t>
      </w:r>
      <w:r w:rsidRPr="00ED7469">
        <w:rPr>
          <w:rFonts w:eastAsia="Calibri"/>
          <w:kern w:val="2"/>
          <w:lang w:val="en-US"/>
          <w14:ligatures w14:val="standardContextual"/>
        </w:rPr>
        <w:tab/>
        <w:t>Single Channel Element</w:t>
      </w:r>
    </w:p>
    <w:p w14:paraId="4CD1622E" w14:textId="77777777" w:rsidR="00D342C7" w:rsidRPr="00ED7469" w:rsidRDefault="00D342C7" w:rsidP="00D342C7">
      <w:pPr>
        <w:keepLines/>
        <w:spacing w:after="0" w:line="276" w:lineRule="auto"/>
        <w:ind w:left="1702" w:hanging="1418"/>
        <w:textAlignment w:val="auto"/>
        <w:rPr>
          <w:rFonts w:eastAsia="Calibri"/>
          <w:kern w:val="2"/>
          <w:lang w:val="en-US"/>
          <w14:ligatures w14:val="standardContextual"/>
        </w:rPr>
      </w:pPr>
      <w:r w:rsidRPr="00ED7469">
        <w:rPr>
          <w:rFonts w:eastAsia="Calibri"/>
          <w:kern w:val="2"/>
          <w:lang w:val="en-US"/>
          <w14:ligatures w14:val="standardContextual"/>
        </w:rPr>
        <w:t>UE</w:t>
      </w:r>
      <w:r w:rsidRPr="00ED7469">
        <w:rPr>
          <w:rFonts w:eastAsia="Calibri"/>
          <w:kern w:val="2"/>
          <w:lang w:val="en-US"/>
          <w14:ligatures w14:val="standardContextual"/>
        </w:rPr>
        <w:tab/>
        <w:t>User Equipment</w:t>
      </w:r>
    </w:p>
    <w:p w14:paraId="2B5EB612" w14:textId="77777777" w:rsidR="00255E62" w:rsidRDefault="00255E62" w:rsidP="00255E62">
      <w:pPr>
        <w:pStyle w:val="CRSeparator"/>
        <w:jc w:val="left"/>
      </w:pPr>
    </w:p>
    <w:p w14:paraId="1FD10212" w14:textId="5FED3D8A" w:rsidR="00907550" w:rsidRPr="00CE4669" w:rsidRDefault="00907550" w:rsidP="00907550">
      <w:pPr>
        <w:pStyle w:val="CRSeparator"/>
      </w:pPr>
      <w:r w:rsidRPr="00CE4669">
        <w:lastRenderedPageBreak/>
        <w:t>==============Next change==============</w:t>
      </w:r>
    </w:p>
    <w:p w14:paraId="540C8DBA" w14:textId="77777777" w:rsidR="009B1E63" w:rsidRPr="00321602" w:rsidRDefault="009B1E63" w:rsidP="009B1E63">
      <w:pPr>
        <w:keepNext/>
        <w:keepLines/>
        <w:spacing w:before="180"/>
        <w:ind w:left="1134" w:hanging="1134"/>
        <w:textAlignment w:val="auto"/>
        <w:outlineLvl w:val="1"/>
        <w:rPr>
          <w:rFonts w:ascii="Arial" w:hAnsi="Arial" w:cs="Arial"/>
          <w:sz w:val="32"/>
          <w:lang w:val="en-US"/>
        </w:rPr>
      </w:pPr>
      <w:bookmarkStart w:id="22" w:name="_Toc156922635"/>
      <w:bookmarkStart w:id="23" w:name="_Toc170978864"/>
      <w:r w:rsidRPr="00321602">
        <w:rPr>
          <w:rFonts w:ascii="Arial" w:hAnsi="Arial" w:cs="Arial"/>
          <w:sz w:val="32"/>
          <w:lang w:val="en-US"/>
        </w:rPr>
        <w:t>4.2</w:t>
      </w:r>
      <w:r w:rsidRPr="00321602">
        <w:rPr>
          <w:rFonts w:ascii="Arial" w:hAnsi="Arial" w:cs="Arial"/>
          <w:sz w:val="32"/>
          <w:lang w:val="en-US"/>
        </w:rPr>
        <w:tab/>
        <w:t>IVAS rendering</w:t>
      </w:r>
      <w:bookmarkEnd w:id="22"/>
      <w:bookmarkEnd w:id="23"/>
    </w:p>
    <w:p w14:paraId="00A5F064" w14:textId="77777777" w:rsidR="009B1E63" w:rsidRPr="00897856" w:rsidRDefault="009B1E63" w:rsidP="009B1E63">
      <w:pPr>
        <w:overflowPunct/>
        <w:autoSpaceDE/>
        <w:autoSpaceDN/>
        <w:adjustRightInd/>
        <w:spacing w:after="160" w:line="276" w:lineRule="auto"/>
        <w:textAlignment w:val="auto"/>
        <w:rPr>
          <w:rFonts w:eastAsia="Calibri"/>
          <w:kern w:val="2"/>
          <w:lang w:val="en-US" w:eastAsia="en-US"/>
          <w14:ligatures w14:val="standardContextual"/>
        </w:rPr>
      </w:pPr>
      <w:r w:rsidRPr="00897856">
        <w:rPr>
          <w:rFonts w:eastAsia="Calibri"/>
          <w:kern w:val="2"/>
          <w:lang w:val="en-US" w:eastAsia="en-US"/>
          <w14:ligatures w14:val="standardContextual"/>
        </w:rPr>
        <w:t>Rendering is the process of generating digital audio output from the decoded digital audio signal. Rendering is used when output format is different than input format. In case output format is the same as input format, the decoded audio channels are simply passed through to the output channels. Binaural rendering is a special case, where binaural output channels are prepared for headphone reproduction. This process includes head-tracking and scene orientation control, head-related transfer function processing, and room acoustic synthesis. Rendering for loudspeaker reproduction is also supported for preset or custom loudspeaker configurations.</w:t>
      </w:r>
    </w:p>
    <w:p w14:paraId="7903DB4E" w14:textId="77777777" w:rsidR="009B1E63" w:rsidRPr="00897856" w:rsidRDefault="009B1E63" w:rsidP="009B1E63">
      <w:pPr>
        <w:overflowPunct/>
        <w:autoSpaceDE/>
        <w:autoSpaceDN/>
        <w:adjustRightInd/>
        <w:spacing w:after="160" w:line="276" w:lineRule="auto"/>
        <w:textAlignment w:val="auto"/>
        <w:rPr>
          <w:rFonts w:eastAsia="Calibri"/>
          <w:kern w:val="2"/>
          <w:lang w:val="en-US" w:eastAsia="en-US"/>
          <w14:ligatures w14:val="standardContextual"/>
        </w:rPr>
      </w:pPr>
      <w:r w:rsidRPr="00897856">
        <w:rPr>
          <w:rFonts w:eastAsia="Calibri"/>
          <w:kern w:val="2"/>
          <w:lang w:val="en-US" w:eastAsia="en-US"/>
          <w14:ligatures w14:val="standardContextual"/>
        </w:rPr>
        <w:t>IVAS rendering is available as an integral component of the IVAS decoder (internal renderer) or can be operated standalone as external rendering. The external renderer can be applied, e.g., in the case of rendering outputs originating from multiple sources, such as decoders or audio streams.</w:t>
      </w:r>
    </w:p>
    <w:p w14:paraId="24013B45" w14:textId="713318C3" w:rsidR="009B1E63" w:rsidRPr="00897856" w:rsidRDefault="009B1E63" w:rsidP="009B1E63">
      <w:pPr>
        <w:overflowPunct/>
        <w:autoSpaceDE/>
        <w:autoSpaceDN/>
        <w:adjustRightInd/>
        <w:spacing w:after="160" w:line="276" w:lineRule="auto"/>
        <w:textAlignment w:val="auto"/>
        <w:rPr>
          <w:rFonts w:eastAsia="Calibri"/>
          <w:kern w:val="2"/>
          <w:lang w:val="en-US" w:eastAsia="en-US"/>
          <w14:ligatures w14:val="standardContextual"/>
        </w:rPr>
      </w:pPr>
      <w:r w:rsidRPr="00897856">
        <w:rPr>
          <w:rFonts w:eastAsia="Calibri"/>
          <w:kern w:val="2"/>
          <w:lang w:val="en-US" w:eastAsia="en-US"/>
          <w14:ligatures w14:val="standardContextual"/>
        </w:rPr>
        <w:t xml:space="preserve">IVAS rendering </w:t>
      </w:r>
      <w:del w:id="24" w:author="Szczerba, Marek" w:date="2025-11-10T12:42:00Z" w16du:dateUtc="2025-11-10T11:42:00Z">
        <w:r w:rsidR="00465087" w:rsidRPr="00897856" w:rsidDel="00C7723F">
          <w:rPr>
            <w:rFonts w:eastAsia="Calibri"/>
            <w:kern w:val="2"/>
            <w:lang w:val="en-US" w:eastAsia="en-US"/>
            <w14:ligatures w14:val="standardContextual"/>
          </w:rPr>
          <w:delText xml:space="preserve">reflect related design constraints, </w:delText>
        </w:r>
      </w:del>
      <w:r w:rsidRPr="00897856">
        <w:rPr>
          <w:rFonts w:eastAsia="Calibri"/>
          <w:kern w:val="2"/>
          <w:lang w:val="en-US" w:eastAsia="en-US"/>
          <w14:ligatures w14:val="standardContextual"/>
        </w:rPr>
        <w:t>includ</w:t>
      </w:r>
      <w:del w:id="25" w:author="Szczerba, Marek" w:date="2025-11-10T12:42:00Z" w16du:dateUtc="2025-11-10T11:42:00Z">
        <w:r w:rsidR="00465087" w:rsidRPr="00897856" w:rsidDel="00C7723F">
          <w:rPr>
            <w:rFonts w:eastAsia="Calibri"/>
            <w:kern w:val="2"/>
            <w:lang w:val="en-US" w:eastAsia="en-US"/>
            <w14:ligatures w14:val="standardContextual"/>
          </w:rPr>
          <w:delText>ing</w:delText>
        </w:r>
      </w:del>
      <w:ins w:id="26" w:author="Szczerba, Marek" w:date="2025-11-10T12:42:00Z" w16du:dateUtc="2025-11-10T11:42:00Z">
        <w:r w:rsidR="00C7723F" w:rsidRPr="00897856">
          <w:rPr>
            <w:rFonts w:eastAsia="Calibri"/>
            <w:kern w:val="2"/>
            <w:lang w:val="en-US" w:eastAsia="en-US"/>
            <w14:ligatures w14:val="standardContextual"/>
          </w:rPr>
          <w:t>e</w:t>
        </w:r>
      </w:ins>
      <w:r w:rsidRPr="00897856">
        <w:rPr>
          <w:rFonts w:eastAsia="Calibri"/>
          <w:kern w:val="2"/>
          <w:lang w:val="en-US" w:eastAsia="en-US"/>
          <w14:ligatures w14:val="standardContextual"/>
        </w:rPr>
        <w:t>:</w:t>
      </w:r>
    </w:p>
    <w:p w14:paraId="7218EA63" w14:textId="77777777" w:rsidR="00916287" w:rsidRPr="00897856" w:rsidRDefault="009B1E63" w:rsidP="00756E05">
      <w:pPr>
        <w:pStyle w:val="ListParagraph"/>
        <w:numPr>
          <w:ilvl w:val="0"/>
          <w:numId w:val="2"/>
        </w:numPr>
        <w:spacing w:after="160" w:line="276" w:lineRule="auto"/>
        <w:textAlignment w:val="auto"/>
        <w:rPr>
          <w:rFonts w:eastAsia="Calibri"/>
          <w:kern w:val="2"/>
          <w:lang w:val="en-US"/>
          <w14:ligatures w14:val="standardContextual"/>
        </w:rPr>
      </w:pPr>
      <w:r w:rsidRPr="00897856">
        <w:rPr>
          <w:rFonts w:eastAsia="Calibri"/>
          <w:kern w:val="2"/>
          <w:lang w:val="en-US"/>
          <w14:ligatures w14:val="standardContextual"/>
        </w:rPr>
        <w:t>support for provisioning of HRIR/BRIR filter sets as control data for binaural rendering. The format of HRIR/BRIR data is provided in clause 5.10 of [5],</w:t>
      </w:r>
    </w:p>
    <w:p w14:paraId="5669D6E3" w14:textId="77777777" w:rsidR="004F45C6" w:rsidRPr="00897856" w:rsidRDefault="009B1E63" w:rsidP="00916287">
      <w:pPr>
        <w:pStyle w:val="ListParagraph"/>
        <w:numPr>
          <w:ilvl w:val="0"/>
          <w:numId w:val="2"/>
        </w:numPr>
        <w:spacing w:after="160" w:line="276" w:lineRule="auto"/>
        <w:textAlignment w:val="auto"/>
        <w:rPr>
          <w:rFonts w:eastAsia="Calibri"/>
          <w:kern w:val="2"/>
          <w:lang w:val="en-US"/>
          <w14:ligatures w14:val="standardContextual"/>
        </w:rPr>
      </w:pPr>
      <w:r w:rsidRPr="00897856">
        <w:rPr>
          <w:rFonts w:eastAsia="Calibri"/>
          <w:kern w:val="2"/>
          <w:lang w:val="en-US"/>
          <w14:ligatures w14:val="standardContextual"/>
        </w:rPr>
        <w:t>support for default HRIR/BRIR sets for binaural rendering,</w:t>
      </w:r>
    </w:p>
    <w:p w14:paraId="36F6DC36" w14:textId="77777777" w:rsidR="00777A50" w:rsidRPr="00897856" w:rsidRDefault="005A6DA3" w:rsidP="00777A50">
      <w:pPr>
        <w:pStyle w:val="ListParagraph"/>
        <w:numPr>
          <w:ilvl w:val="0"/>
          <w:numId w:val="2"/>
        </w:numPr>
        <w:spacing w:after="160" w:line="276" w:lineRule="auto"/>
        <w:textAlignment w:val="auto"/>
        <w:rPr>
          <w:ins w:id="27" w:author="Szczerba, Marek" w:date="2025-11-10T13:25:00Z" w16du:dateUtc="2025-11-10T12:25:00Z"/>
          <w:rFonts w:eastAsia="Calibri"/>
          <w:kern w:val="2"/>
          <w:lang w:val="en-US"/>
          <w14:ligatures w14:val="standardContextual"/>
        </w:rPr>
      </w:pPr>
      <w:ins w:id="28" w:author="Szczerba, Marek" w:date="2025-11-10T13:06:00Z" w16du:dateUtc="2025-11-10T12:06:00Z">
        <w:r w:rsidRPr="00897856">
          <w:rPr>
            <w:rFonts w:eastAsia="Calibri"/>
            <w:kern w:val="2"/>
            <w:lang w:val="en-US"/>
            <w14:ligatures w14:val="standardContextual"/>
          </w:rPr>
          <w:t>support for rendering control feature</w:t>
        </w:r>
      </w:ins>
      <w:ins w:id="29" w:author="Szczerba, Marek" w:date="2025-11-10T13:19:00Z" w16du:dateUtc="2025-11-10T12:19:00Z">
        <w:r w:rsidR="00EC1C7D" w:rsidRPr="00897856">
          <w:rPr>
            <w:rFonts w:eastAsia="Calibri"/>
            <w:kern w:val="2"/>
            <w:lang w:val="en-US"/>
            <w14:ligatures w14:val="standardContextual"/>
          </w:rPr>
          <w:t>s</w:t>
        </w:r>
      </w:ins>
      <w:ins w:id="30" w:author="Szczerba, Marek" w:date="2025-11-10T13:06:00Z" w16du:dateUtc="2025-11-10T12:06:00Z">
        <w:r w:rsidRPr="00897856">
          <w:rPr>
            <w:rFonts w:eastAsia="Calibri"/>
            <w:kern w:val="2"/>
            <w:lang w:val="en-US"/>
            <w14:ligatures w14:val="standardContextual"/>
          </w:rPr>
          <w:t>:</w:t>
        </w:r>
      </w:ins>
    </w:p>
    <w:p w14:paraId="432E5106" w14:textId="77777777" w:rsidR="00483D62" w:rsidRPr="00897856" w:rsidRDefault="0019519C" w:rsidP="00B028B4">
      <w:pPr>
        <w:pStyle w:val="ListParagraph"/>
        <w:numPr>
          <w:ilvl w:val="1"/>
          <w:numId w:val="2"/>
        </w:numPr>
        <w:spacing w:after="160" w:line="276" w:lineRule="auto"/>
        <w:ind w:left="993"/>
        <w:textAlignment w:val="auto"/>
        <w:rPr>
          <w:ins w:id="31" w:author="Szczerba, Marek" w:date="2025-11-10T13:26:00Z" w16du:dateUtc="2025-11-10T12:26:00Z"/>
          <w:rFonts w:eastAsia="Calibri"/>
          <w:kern w:val="2"/>
          <w:lang w:val="en-US"/>
          <w14:ligatures w14:val="standardContextual"/>
        </w:rPr>
      </w:pPr>
      <w:del w:id="32" w:author="Szczerba, Marek" w:date="2025-11-10T13:23:00Z" w16du:dateUtc="2025-11-10T12:23:00Z">
        <w:r w:rsidRPr="00897856" w:rsidDel="00ED7271">
          <w:rPr>
            <w:rFonts w:eastAsia="Calibri"/>
            <w:kern w:val="2"/>
            <w:lang w:val="en-US"/>
            <w14:ligatures w14:val="standardContextual"/>
          </w:rPr>
          <w:delText xml:space="preserve">support for </w:delText>
        </w:r>
      </w:del>
      <w:r w:rsidR="009B1E63" w:rsidRPr="00897856">
        <w:rPr>
          <w:rFonts w:eastAsia="Calibri"/>
          <w:kern w:val="2"/>
          <w:lang w:val="en-US"/>
          <w14:ligatures w14:val="standardContextual"/>
        </w:rPr>
        <w:t xml:space="preserve">head-tracking data as control data </w:t>
      </w:r>
      <w:ins w:id="33" w:author="Szczerba, Marek" w:date="2025-11-10T13:23:00Z" w16du:dateUtc="2025-11-10T12:23:00Z">
        <w:r w:rsidR="00ED7271" w:rsidRPr="00897856">
          <w:rPr>
            <w:rFonts w:eastAsia="Calibri"/>
            <w:kern w:val="2"/>
            <w:lang w:val="en-US"/>
            <w14:ligatures w14:val="standardContextual"/>
          </w:rPr>
          <w:t xml:space="preserve">and external orientation data </w:t>
        </w:r>
      </w:ins>
      <w:r w:rsidR="009B1E63" w:rsidRPr="00897856">
        <w:rPr>
          <w:rFonts w:eastAsia="Calibri"/>
          <w:kern w:val="2"/>
          <w:lang w:val="en-US"/>
          <w14:ligatures w14:val="standardContextual"/>
        </w:rPr>
        <w:t xml:space="preserve">for binaural audio rendering in quaternions </w:t>
      </w:r>
      <w:ins w:id="34" w:author="Szczerba, Marek" w:date="2025-11-10T13:23:00Z" w16du:dateUtc="2025-11-10T12:23:00Z">
        <w:r w:rsidR="00ED7271" w:rsidRPr="00897856">
          <w:rPr>
            <w:rFonts w:eastAsia="Calibri"/>
            <w:kern w:val="2"/>
            <w:lang w:val="en-US"/>
            <w14:ligatures w14:val="standardContextual"/>
          </w:rPr>
          <w:t>(</w:t>
        </w:r>
      </w:ins>
      <w:r w:rsidR="009B1E63" w:rsidRPr="00897856">
        <w:rPr>
          <w:rFonts w:eastAsia="Calibri"/>
          <w:kern w:val="2"/>
          <w:lang w:val="en-US"/>
          <w14:ligatures w14:val="standardContextual"/>
        </w:rPr>
        <w:t xml:space="preserve">and </w:t>
      </w:r>
      <w:ins w:id="35" w:author="Szczerba, Marek" w:date="2025-11-10T13:23:00Z" w16du:dateUtc="2025-11-10T12:23:00Z">
        <w:r w:rsidR="00ED7271" w:rsidRPr="00897856">
          <w:rPr>
            <w:rFonts w:eastAsia="Calibri"/>
            <w:kern w:val="2"/>
            <w:lang w:val="en-US"/>
            <w14:ligatures w14:val="standardContextual"/>
          </w:rPr>
          <w:t>for head-tra</w:t>
        </w:r>
      </w:ins>
      <w:ins w:id="36" w:author="Szczerba, Marek" w:date="2025-11-10T13:24:00Z" w16du:dateUtc="2025-11-10T12:24:00Z">
        <w:r w:rsidR="00ED7271" w:rsidRPr="00897856">
          <w:rPr>
            <w:rFonts w:eastAsia="Calibri"/>
            <w:kern w:val="2"/>
            <w:lang w:val="en-US"/>
            <w14:ligatures w14:val="standardContextual"/>
          </w:rPr>
          <w:t xml:space="preserve">cking also </w:t>
        </w:r>
      </w:ins>
      <w:r w:rsidR="009B1E63" w:rsidRPr="00897856">
        <w:rPr>
          <w:rFonts w:eastAsia="Calibri"/>
          <w:kern w:val="2"/>
          <w:lang w:val="en-US"/>
          <w14:ligatures w14:val="standardContextual"/>
        </w:rPr>
        <w:t>in Euler notation</w:t>
      </w:r>
      <w:ins w:id="37" w:author="Szczerba, Marek" w:date="2025-11-10T13:24:00Z" w16du:dateUtc="2025-11-10T12:24:00Z">
        <w:r w:rsidR="00D547C0" w:rsidRPr="00897856">
          <w:rPr>
            <w:rFonts w:eastAsia="Calibri"/>
            <w:kern w:val="2"/>
            <w:lang w:val="en-US"/>
            <w14:ligatures w14:val="standardContextual"/>
          </w:rPr>
          <w:t>)</w:t>
        </w:r>
      </w:ins>
      <w:r w:rsidR="009B1E63" w:rsidRPr="00897856">
        <w:rPr>
          <w:rFonts w:eastAsia="Calibri"/>
          <w:kern w:val="2"/>
          <w:lang w:val="en-US"/>
          <w14:ligatures w14:val="standardContextual"/>
        </w:rPr>
        <w:t xml:space="preserve">. The format of </w:t>
      </w:r>
      <w:del w:id="38" w:author="Szczerba, Marek" w:date="2025-11-10T13:24:00Z" w16du:dateUtc="2025-11-10T12:24:00Z">
        <w:r w:rsidR="008706DD" w:rsidRPr="00897856" w:rsidDel="00777A50">
          <w:rPr>
            <w:rFonts w:eastAsia="Calibri"/>
            <w:kern w:val="2"/>
            <w:lang w:val="en-US"/>
            <w14:ligatures w14:val="standardContextual"/>
          </w:rPr>
          <w:delText>head-tracking</w:delText>
        </w:r>
      </w:del>
      <w:ins w:id="39" w:author="Szczerba, Marek" w:date="2025-11-10T13:24:00Z" w16du:dateUtc="2025-11-10T12:24:00Z">
        <w:r w:rsidR="00777A50" w:rsidRPr="00897856">
          <w:rPr>
            <w:rFonts w:eastAsia="Calibri"/>
            <w:kern w:val="2"/>
            <w:lang w:val="en-US"/>
            <w14:ligatures w14:val="standardContextual"/>
          </w:rPr>
          <w:t>orientation</w:t>
        </w:r>
      </w:ins>
      <w:r w:rsidR="008706DD" w:rsidRPr="00897856">
        <w:rPr>
          <w:rFonts w:eastAsia="Calibri"/>
          <w:kern w:val="2"/>
          <w:lang w:val="en-US"/>
          <w14:ligatures w14:val="standardContextual"/>
        </w:rPr>
        <w:t xml:space="preserve"> </w:t>
      </w:r>
      <w:r w:rsidR="009B1E63" w:rsidRPr="00897856">
        <w:rPr>
          <w:rFonts w:eastAsia="Calibri"/>
          <w:kern w:val="2"/>
          <w:lang w:val="en-US"/>
          <w14:ligatures w14:val="standardContextual"/>
        </w:rPr>
        <w:t>data is provided in clause 5.11 of [5],</w:t>
      </w:r>
    </w:p>
    <w:p w14:paraId="5257EE26" w14:textId="77777777" w:rsidR="00224DE6" w:rsidRPr="00897856" w:rsidRDefault="00557B3F" w:rsidP="00141D7A">
      <w:pPr>
        <w:pStyle w:val="ListParagraph"/>
        <w:numPr>
          <w:ilvl w:val="1"/>
          <w:numId w:val="2"/>
        </w:numPr>
        <w:spacing w:after="160" w:line="276" w:lineRule="auto"/>
        <w:ind w:left="993"/>
        <w:textAlignment w:val="auto"/>
        <w:rPr>
          <w:ins w:id="40" w:author="Szczerba, Marek" w:date="2025-11-11T20:55:00Z" w16du:dateUtc="2025-11-11T19:55:00Z"/>
          <w:lang w:val="en-US"/>
        </w:rPr>
      </w:pPr>
      <w:del w:id="41" w:author="Szczerba, Marek" w:date="2025-11-10T13:26:00Z" w16du:dateUtc="2025-11-10T12:26:00Z">
        <w:r w:rsidRPr="00897856" w:rsidDel="00483D62">
          <w:rPr>
            <w:rFonts w:eastAsia="Calibri"/>
            <w:kern w:val="2"/>
            <w:lang w:val="en-US"/>
            <w14:ligatures w14:val="standardContextual"/>
          </w:rPr>
          <w:delText xml:space="preserve">support for </w:delText>
        </w:r>
      </w:del>
      <w:r w:rsidR="009B1E63" w:rsidRPr="00897856">
        <w:rPr>
          <w:rFonts w:eastAsia="Calibri"/>
          <w:kern w:val="2"/>
          <w:lang w:val="en-US"/>
          <w14:ligatures w14:val="standardContextual"/>
        </w:rPr>
        <w:t>binaural reverb and early reflections controlled by reverb parameters, the format of reverb parameters is provided in clause 5.14.1, and in Annex B of [5]</w:t>
      </w:r>
      <w:del w:id="42" w:author="Szczerba, Marek" w:date="2025-11-10T13:26:00Z" w16du:dateUtc="2025-11-10T12:26:00Z">
        <w:r w:rsidR="009B1E63" w:rsidRPr="00897856" w:rsidDel="00483D62">
          <w:rPr>
            <w:rFonts w:eastAsia="Calibri"/>
            <w:kern w:val="2"/>
            <w:lang w:val="en-US"/>
            <w14:ligatures w14:val="standardContextual"/>
          </w:rPr>
          <w:delText>.</w:delText>
        </w:r>
      </w:del>
      <w:ins w:id="43" w:author="Szczerba, Marek" w:date="2025-11-10T13:26:00Z" w16du:dateUtc="2025-11-10T12:26:00Z">
        <w:r w:rsidR="00483D62" w:rsidRPr="00897856">
          <w:rPr>
            <w:rFonts w:eastAsia="Calibri"/>
            <w:kern w:val="2"/>
            <w:lang w:val="en-US"/>
            <w14:ligatures w14:val="standardContextual"/>
          </w:rPr>
          <w:t>,</w:t>
        </w:r>
      </w:ins>
    </w:p>
    <w:p w14:paraId="191FB27B" w14:textId="51D5622E" w:rsidR="00E002FE" w:rsidRPr="00897856" w:rsidRDefault="00E002FE" w:rsidP="00141D7A">
      <w:pPr>
        <w:pStyle w:val="ListParagraph"/>
        <w:numPr>
          <w:ilvl w:val="1"/>
          <w:numId w:val="2"/>
        </w:numPr>
        <w:spacing w:after="160" w:line="276" w:lineRule="auto"/>
        <w:ind w:left="993"/>
        <w:textAlignment w:val="auto"/>
        <w:rPr>
          <w:ins w:id="44" w:author="Szczerba, Marek" w:date="2025-11-11T20:56:00Z" w16du:dateUtc="2025-11-11T19:56:00Z"/>
          <w:lang w:val="en-US"/>
        </w:rPr>
      </w:pPr>
      <w:ins w:id="45" w:author="Szczerba, Marek" w:date="2025-11-11T20:56:00Z" w16du:dateUtc="2025-11-11T19:56:00Z">
        <w:r w:rsidRPr="00897856">
          <w:rPr>
            <w:lang w:val="en-US"/>
          </w:rPr>
          <w:t>object editing of decoded ISM, OMASA, and OSBA bitstreams in internal IVAS renderer (clause 5) according to interface provided in clause 5.18 of [5].</w:t>
        </w:r>
      </w:ins>
    </w:p>
    <w:p w14:paraId="009447B1" w14:textId="2D38B051" w:rsidR="00483D62" w:rsidRPr="00897856" w:rsidDel="00224DE6" w:rsidRDefault="00483D62" w:rsidP="001F2489">
      <w:pPr>
        <w:overflowPunct/>
        <w:autoSpaceDE/>
        <w:autoSpaceDN/>
        <w:adjustRightInd/>
        <w:spacing w:after="160" w:line="276" w:lineRule="auto"/>
        <w:textAlignment w:val="auto"/>
        <w:rPr>
          <w:del w:id="46" w:author="Szczerba, Marek" w:date="2025-11-10T13:28:00Z" w16du:dateUtc="2025-11-10T12:28:00Z"/>
          <w:lang w:val="en-US"/>
        </w:rPr>
      </w:pPr>
    </w:p>
    <w:p w14:paraId="63A410E5" w14:textId="77777777" w:rsidR="009B1E63" w:rsidRPr="00897856" w:rsidRDefault="009B1E63" w:rsidP="009B1E63">
      <w:pPr>
        <w:overflowPunct/>
        <w:autoSpaceDE/>
        <w:autoSpaceDN/>
        <w:adjustRightInd/>
        <w:spacing w:after="160" w:line="276" w:lineRule="auto"/>
        <w:textAlignment w:val="auto"/>
        <w:rPr>
          <w:rFonts w:eastAsia="Calibri"/>
          <w:kern w:val="2"/>
          <w:lang w:eastAsia="en-US"/>
          <w14:ligatures w14:val="standardContextual"/>
        </w:rPr>
      </w:pPr>
      <w:bookmarkStart w:id="47" w:name="_Hlk162468918"/>
      <w:r w:rsidRPr="00897856">
        <w:rPr>
          <w:rFonts w:eastAsia="Calibri"/>
          <w:kern w:val="2"/>
          <w:lang w:eastAsia="en-US"/>
          <w14:ligatures w14:val="standardContextual"/>
        </w:rPr>
        <w:t>A special feature of the renderer is that it supports split operation with pre-rendering and transcoding to a head-trackable intermediate representation that can be transmitted to a post-rendering end-device. This enables moving a large part of the processing load and memory requirements for IVAS decoding and rendering to a (more) capable node/UE while offloading the final rendering end-device.</w:t>
      </w:r>
      <w:bookmarkEnd w:id="47"/>
      <w:r w:rsidRPr="00897856">
        <w:rPr>
          <w:rFonts w:eastAsia="Calibri"/>
          <w:kern w:val="2"/>
          <w:lang w:eastAsia="en-US"/>
          <w14:ligatures w14:val="standardContextual"/>
        </w:rPr>
        <w:t xml:space="preserve"> </w:t>
      </w:r>
      <w:bookmarkStart w:id="48" w:name="_Hlk162963652"/>
      <w:r w:rsidRPr="00897856">
        <w:rPr>
          <w:rFonts w:eastAsia="Calibri"/>
          <w:kern w:val="2"/>
          <w:lang w:eastAsia="en-US"/>
          <w14:ligatures w14:val="standardContextual"/>
        </w:rPr>
        <w:t>The IVAS specific split rendering functionality is mostly described in TS 26.253 [4] whereas more generic split rendering functionality is specified in TS 26.249 [6].</w:t>
      </w:r>
      <w:bookmarkEnd w:id="48"/>
    </w:p>
    <w:p w14:paraId="282905E6" w14:textId="77777777" w:rsidR="009B1E63" w:rsidRPr="00897856" w:rsidRDefault="009B1E63" w:rsidP="009B1E63">
      <w:pPr>
        <w:overflowPunct/>
        <w:autoSpaceDE/>
        <w:autoSpaceDN/>
        <w:adjustRightInd/>
        <w:spacing w:after="160" w:line="276" w:lineRule="auto"/>
        <w:textAlignment w:val="auto"/>
        <w:rPr>
          <w:rFonts w:eastAsia="Calibri"/>
          <w:kern w:val="2"/>
          <w:lang w:val="en-US" w:eastAsia="en-US"/>
          <w14:ligatures w14:val="standardContextual"/>
        </w:rPr>
      </w:pPr>
      <w:r w:rsidRPr="00897856">
        <w:rPr>
          <w:rFonts w:eastAsia="Calibri"/>
          <w:kern w:val="2"/>
          <w:lang w:val="en-US" w:eastAsia="en-US"/>
          <w14:ligatures w14:val="standardContextual"/>
        </w:rPr>
        <w:t>This document provides a high-level specification of the internal (clause 5) and external renderer (clause 6). Furthermore, the rendering library interface is provided (clause 7). Split rendering is described on high level in clause 8. Specific rendering algorithms and processing paths are out of scope of this specification and are provided in TS 26.253 [4].</w:t>
      </w:r>
    </w:p>
    <w:p w14:paraId="13D9881C" w14:textId="77777777" w:rsidR="00DE05C3" w:rsidRPr="00CE4669" w:rsidRDefault="00DE05C3" w:rsidP="00DE05C3">
      <w:pPr>
        <w:pStyle w:val="CRSeparator"/>
      </w:pPr>
      <w:r w:rsidRPr="00CE4669">
        <w:t>==============Next change==============</w:t>
      </w:r>
    </w:p>
    <w:p w14:paraId="3FAB1FD7" w14:textId="77777777" w:rsidR="00E22A4C" w:rsidRPr="00321602" w:rsidRDefault="00E22A4C" w:rsidP="00E22A4C">
      <w:pPr>
        <w:keepNext/>
        <w:keepLines/>
        <w:spacing w:before="180"/>
        <w:ind w:left="1134" w:hanging="1134"/>
        <w:textAlignment w:val="auto"/>
        <w:outlineLvl w:val="1"/>
        <w:rPr>
          <w:rFonts w:ascii="Arial" w:hAnsi="Arial" w:cs="Arial"/>
          <w:sz w:val="32"/>
          <w:lang w:val="en-US"/>
        </w:rPr>
      </w:pPr>
      <w:bookmarkStart w:id="49" w:name="_Toc156922649"/>
      <w:bookmarkStart w:id="50" w:name="_Toc170978878"/>
      <w:r w:rsidRPr="00321602">
        <w:rPr>
          <w:rFonts w:ascii="Arial" w:hAnsi="Arial" w:cs="Arial"/>
          <w:sz w:val="32"/>
          <w:lang w:val="en-US"/>
        </w:rPr>
        <w:t>7.1</w:t>
      </w:r>
      <w:r w:rsidRPr="00321602">
        <w:rPr>
          <w:rFonts w:ascii="Arial" w:hAnsi="Arial" w:cs="Arial"/>
          <w:sz w:val="32"/>
          <w:lang w:val="en-US"/>
        </w:rPr>
        <w:tab/>
        <w:t>High-level rendering interface description</w:t>
      </w:r>
      <w:bookmarkEnd w:id="49"/>
      <w:bookmarkEnd w:id="50"/>
    </w:p>
    <w:p w14:paraId="22F1516D" w14:textId="77777777" w:rsidR="00E22A4C" w:rsidRPr="0024600A" w:rsidRDefault="00E22A4C" w:rsidP="00E22A4C">
      <w:pPr>
        <w:overflowPunct/>
        <w:autoSpaceDE/>
        <w:autoSpaceDN/>
        <w:adjustRightInd/>
        <w:spacing w:after="160" w:line="276" w:lineRule="auto"/>
        <w:textAlignment w:val="auto"/>
        <w:rPr>
          <w:rFonts w:eastAsia="Calibri"/>
          <w:kern w:val="2"/>
          <w:lang w:val="en-US" w:eastAsia="en-US"/>
          <w14:ligatures w14:val="standardContextual"/>
        </w:rPr>
      </w:pPr>
      <w:r w:rsidRPr="0024600A">
        <w:rPr>
          <w:rFonts w:eastAsia="Calibri"/>
          <w:kern w:val="2"/>
          <w:lang w:val="en-US" w:eastAsia="en-US"/>
          <w14:ligatures w14:val="standardContextual"/>
        </w:rPr>
        <w:t>IVAS renderer and its interface provide support to IVAS codec design constraints. The rendering modes and rendering control mechanisms are discussed in clause of TS 26.253 [4].</w:t>
      </w:r>
    </w:p>
    <w:p w14:paraId="1ECD7FAB" w14:textId="02CFDC05" w:rsidR="00E22A4C" w:rsidRPr="0024600A" w:rsidRDefault="00E22A4C" w:rsidP="00E22A4C">
      <w:pPr>
        <w:overflowPunct/>
        <w:autoSpaceDE/>
        <w:autoSpaceDN/>
        <w:adjustRightInd/>
        <w:spacing w:after="160" w:line="276" w:lineRule="auto"/>
        <w:textAlignment w:val="auto"/>
        <w:rPr>
          <w:rFonts w:eastAsia="Calibri"/>
          <w:kern w:val="2"/>
          <w:lang w:val="en-US" w:eastAsia="en-US"/>
          <w14:ligatures w14:val="standardContextual"/>
        </w:rPr>
      </w:pPr>
      <w:r w:rsidRPr="0024600A">
        <w:rPr>
          <w:rFonts w:eastAsia="Calibri"/>
          <w:kern w:val="2"/>
          <w:lang w:val="en-US" w:eastAsia="en-US"/>
          <w14:ligatures w14:val="standardContextual"/>
        </w:rPr>
        <w:t xml:space="preserve">The details of the rendering library API are provided in </w:t>
      </w:r>
      <w:del w:id="51" w:author="Szczerba, Marek" w:date="2025-11-10T14:43:00Z" w16du:dateUtc="2025-11-10T13:43:00Z">
        <w:r w:rsidRPr="0024600A" w:rsidDel="00775EBD">
          <w:rPr>
            <w:rFonts w:eastAsia="Calibri"/>
            <w:kern w:val="2"/>
            <w:lang w:val="en-US" w:eastAsia="en-US"/>
            <w14:ligatures w14:val="standardContextual"/>
          </w:rPr>
          <w:delText xml:space="preserve">TS 26.251 [3] for the fixed-point code and </w:delText>
        </w:r>
      </w:del>
      <w:r w:rsidRPr="0024600A">
        <w:rPr>
          <w:rFonts w:eastAsia="Calibri"/>
          <w:kern w:val="2"/>
          <w:lang w:val="en-US" w:eastAsia="en-US"/>
          <w14:ligatures w14:val="standardContextual"/>
        </w:rPr>
        <w:t>TS 26.258 [5] for the floating-point code. The API functions of the IVAS rendering library provide access to the following groups of functionalities:</w:t>
      </w:r>
    </w:p>
    <w:p w14:paraId="636A705E" w14:textId="77777777" w:rsidR="00461BFC" w:rsidRPr="0024600A" w:rsidRDefault="00E22A4C" w:rsidP="00461BFC">
      <w:pPr>
        <w:pStyle w:val="ListParagraph"/>
        <w:numPr>
          <w:ilvl w:val="0"/>
          <w:numId w:val="3"/>
        </w:numPr>
        <w:spacing w:after="160" w:line="276" w:lineRule="auto"/>
        <w:ind w:left="644"/>
        <w:textAlignment w:val="auto"/>
        <w:rPr>
          <w:rFonts w:eastAsia="Calibri"/>
          <w:kern w:val="2"/>
          <w:lang w:val="en-US"/>
          <w14:ligatures w14:val="standardContextual"/>
        </w:rPr>
      </w:pPr>
      <w:r w:rsidRPr="0024600A">
        <w:rPr>
          <w:rFonts w:eastAsia="Calibri"/>
          <w:kern w:val="2"/>
          <w:lang w:val="en-US"/>
          <w14:ligatures w14:val="standardContextual"/>
        </w:rPr>
        <w:t>Initialization,</w:t>
      </w:r>
    </w:p>
    <w:p w14:paraId="459E6E2C" w14:textId="46DC7CC1" w:rsidR="00461BFC" w:rsidRPr="0024600A" w:rsidRDefault="00E22A4C" w:rsidP="005D149D">
      <w:pPr>
        <w:pStyle w:val="ListParagraph"/>
        <w:numPr>
          <w:ilvl w:val="0"/>
          <w:numId w:val="3"/>
        </w:numPr>
        <w:spacing w:after="160" w:line="276" w:lineRule="auto"/>
        <w:ind w:left="644"/>
        <w:textAlignment w:val="auto"/>
        <w:rPr>
          <w:rFonts w:eastAsia="Calibri"/>
          <w:kern w:val="2"/>
          <w:lang w:val="en-US"/>
          <w14:ligatures w14:val="standardContextual"/>
        </w:rPr>
      </w:pPr>
      <w:r w:rsidRPr="0024600A">
        <w:rPr>
          <w:rFonts w:eastAsia="Calibri"/>
          <w:kern w:val="2"/>
          <w:lang w:val="en-US"/>
          <w14:ligatures w14:val="standardContextual"/>
        </w:rPr>
        <w:t>Configuration (input/output),</w:t>
      </w:r>
    </w:p>
    <w:p w14:paraId="71DF9EB9" w14:textId="5E07E257" w:rsidR="00887402" w:rsidRPr="0024600A" w:rsidRDefault="00E22A4C" w:rsidP="004E794A">
      <w:pPr>
        <w:pStyle w:val="ListParagraph"/>
        <w:numPr>
          <w:ilvl w:val="0"/>
          <w:numId w:val="3"/>
        </w:numPr>
        <w:spacing w:after="160" w:line="276" w:lineRule="auto"/>
        <w:ind w:left="644"/>
        <w:textAlignment w:val="auto"/>
        <w:rPr>
          <w:rFonts w:eastAsia="Calibri"/>
          <w:kern w:val="2"/>
          <w:lang w:val="en-US"/>
          <w14:ligatures w14:val="standardContextual"/>
        </w:rPr>
      </w:pPr>
      <w:r w:rsidRPr="0024600A">
        <w:rPr>
          <w:rFonts w:eastAsia="Calibri"/>
          <w:kern w:val="2"/>
          <w:lang w:val="en-US"/>
          <w14:ligatures w14:val="standardContextual"/>
        </w:rPr>
        <w:t>Metadata (input/output),</w:t>
      </w:r>
    </w:p>
    <w:p w14:paraId="6DC0DA58" w14:textId="77777777" w:rsidR="00887402" w:rsidRPr="0024600A" w:rsidRDefault="00E22A4C" w:rsidP="00CE5705">
      <w:pPr>
        <w:pStyle w:val="ListParagraph"/>
        <w:numPr>
          <w:ilvl w:val="0"/>
          <w:numId w:val="3"/>
        </w:numPr>
        <w:spacing w:after="160" w:line="276" w:lineRule="auto"/>
        <w:ind w:left="644"/>
        <w:textAlignment w:val="auto"/>
        <w:rPr>
          <w:rFonts w:eastAsia="Calibri"/>
          <w:kern w:val="2"/>
          <w:lang w:val="en-US"/>
          <w14:ligatures w14:val="standardContextual"/>
        </w:rPr>
      </w:pPr>
      <w:r w:rsidRPr="0024600A">
        <w:rPr>
          <w:rFonts w:eastAsia="Calibri"/>
          <w:kern w:val="2"/>
          <w:lang w:val="en-US"/>
          <w14:ligatures w14:val="standardContextual"/>
        </w:rPr>
        <w:lastRenderedPageBreak/>
        <w:t>Audio (input/output),</w:t>
      </w:r>
    </w:p>
    <w:p w14:paraId="6F5B3C10" w14:textId="77777777" w:rsidR="00BC79B3" w:rsidRPr="0024600A" w:rsidRDefault="00E22A4C" w:rsidP="00BC79B3">
      <w:pPr>
        <w:pStyle w:val="ListParagraph"/>
        <w:numPr>
          <w:ilvl w:val="0"/>
          <w:numId w:val="3"/>
        </w:numPr>
        <w:spacing w:after="160" w:line="276" w:lineRule="auto"/>
        <w:ind w:left="644"/>
        <w:textAlignment w:val="auto"/>
        <w:rPr>
          <w:ins w:id="52" w:author="Szczerba, Marek" w:date="2025-11-10T13:33:00Z" w16du:dateUtc="2025-11-10T12:33:00Z"/>
          <w:rFonts w:eastAsia="Calibri"/>
          <w:kern w:val="2"/>
          <w:lang w:val="en-US"/>
          <w14:ligatures w14:val="standardContextual"/>
        </w:rPr>
      </w:pPr>
      <w:r w:rsidRPr="0024600A">
        <w:rPr>
          <w:rFonts w:eastAsia="Calibri"/>
          <w:kern w:val="2"/>
          <w:lang w:val="en-US"/>
          <w14:ligatures w14:val="standardContextual"/>
        </w:rPr>
        <w:t>Head tracking and orientation tracking (input/output)</w:t>
      </w:r>
      <w:ins w:id="53" w:author="Szczerba, Marek" w:date="2025-11-10T13:33:00Z" w16du:dateUtc="2025-11-10T12:33:00Z">
        <w:r w:rsidR="00BC79B3" w:rsidRPr="0024600A">
          <w:rPr>
            <w:rFonts w:eastAsia="Calibri"/>
            <w:kern w:val="2"/>
            <w:lang w:val="en-US"/>
            <w14:ligatures w14:val="standardContextual"/>
          </w:rPr>
          <w:t>,</w:t>
        </w:r>
      </w:ins>
    </w:p>
    <w:p w14:paraId="0B53AC9F" w14:textId="7D630DC5" w:rsidR="00E22A4C" w:rsidRPr="0024600A" w:rsidRDefault="00BC79B3" w:rsidP="00BC79B3">
      <w:pPr>
        <w:pStyle w:val="ListParagraph"/>
        <w:numPr>
          <w:ilvl w:val="0"/>
          <w:numId w:val="3"/>
        </w:numPr>
        <w:spacing w:after="160" w:line="276" w:lineRule="auto"/>
        <w:ind w:left="644"/>
        <w:textAlignment w:val="auto"/>
        <w:rPr>
          <w:rFonts w:eastAsia="Calibri"/>
          <w:kern w:val="2"/>
          <w:lang w:val="en-US"/>
          <w14:ligatures w14:val="standardContextual"/>
        </w:rPr>
      </w:pPr>
      <w:ins w:id="54" w:author="Szczerba, Marek" w:date="2025-11-10T13:33:00Z" w16du:dateUtc="2025-11-10T12:33:00Z">
        <w:r w:rsidRPr="0024600A">
          <w:rPr>
            <w:rFonts w:eastAsia="Calibri"/>
            <w:kern w:val="2"/>
            <w:lang w:val="en-US"/>
            <w14:ligatures w14:val="standardContextual"/>
          </w:rPr>
          <w:t>Object editing</w:t>
        </w:r>
      </w:ins>
      <w:del w:id="55" w:author="Szczerba, Marek" w:date="2025-11-10T13:33:00Z" w16du:dateUtc="2025-11-10T12:33:00Z">
        <w:r w:rsidRPr="0024600A" w:rsidDel="00BC79B3">
          <w:rPr>
            <w:rFonts w:eastAsia="Calibri"/>
            <w:kern w:val="2"/>
            <w:lang w:val="en-US"/>
            <w14:ligatures w14:val="standardContextual"/>
          </w:rPr>
          <w:delText>.</w:delText>
        </w:r>
      </w:del>
    </w:p>
    <w:p w14:paraId="053D9300" w14:textId="381A2FC9" w:rsidR="00907550" w:rsidRPr="00CE4669" w:rsidRDefault="00907550" w:rsidP="00907550">
      <w:pPr>
        <w:pStyle w:val="CRSeparator"/>
      </w:pPr>
      <w:r w:rsidRPr="00CE4669">
        <w:t>==============End of change==============</w:t>
      </w:r>
    </w:p>
    <w:p w14:paraId="68C9CD36" w14:textId="77777777" w:rsidR="001E41F3" w:rsidRDefault="001E41F3">
      <w:pPr>
        <w:rPr>
          <w:noProof/>
        </w:rPr>
      </w:pPr>
    </w:p>
    <w:sectPr w:rsidR="001E41F3" w:rsidSect="000B7FED">
      <w:headerReference w:type="even" r:id="rId13"/>
      <w:headerReference w:type="default" r:id="rId14"/>
      <w:headerReference w:type="first" r:id="rId15"/>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73954" w14:textId="77777777" w:rsidR="00396CB2" w:rsidRDefault="00396CB2">
      <w:r>
        <w:separator/>
      </w:r>
    </w:p>
  </w:endnote>
  <w:endnote w:type="continuationSeparator" w:id="0">
    <w:p w14:paraId="042A672C" w14:textId="77777777" w:rsidR="00396CB2" w:rsidRDefault="0039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N)">
    <w:altName w:val="Arial"/>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52A7D" w14:textId="77777777" w:rsidR="00396CB2" w:rsidRDefault="00396CB2">
      <w:r>
        <w:separator/>
      </w:r>
    </w:p>
  </w:footnote>
  <w:footnote w:type="continuationSeparator" w:id="0">
    <w:p w14:paraId="1C577DB7" w14:textId="77777777" w:rsidR="00396CB2" w:rsidRDefault="00396C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E538A"/>
    <w:multiLevelType w:val="hybridMultilevel"/>
    <w:tmpl w:val="39C222BA"/>
    <w:lvl w:ilvl="0" w:tplc="0CE4DB32">
      <w:numFmt w:val="bullet"/>
      <w:lvlText w:val="-"/>
      <w:lvlJc w:val="left"/>
      <w:pPr>
        <w:ind w:left="1004" w:hanging="360"/>
      </w:pPr>
      <w:rPr>
        <w:rFonts w:ascii="Calibri" w:eastAsia="Calibri" w:hAnsi="Calibri" w:cs="Calibri"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1" w15:restartNumberingAfterBreak="0">
    <w:nsid w:val="18CE43EC"/>
    <w:multiLevelType w:val="hybridMultilevel"/>
    <w:tmpl w:val="CD3C0FE0"/>
    <w:lvl w:ilvl="0" w:tplc="20000001">
      <w:start w:val="1"/>
      <w:numFmt w:val="bullet"/>
      <w:lvlText w:val=""/>
      <w:lvlJc w:val="left"/>
      <w:pPr>
        <w:ind w:left="1004" w:hanging="360"/>
      </w:pPr>
      <w:rPr>
        <w:rFonts w:ascii="Symbol" w:hAnsi="Symbol"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2" w15:restartNumberingAfterBreak="0">
    <w:nsid w:val="79F62101"/>
    <w:multiLevelType w:val="hybridMultilevel"/>
    <w:tmpl w:val="E3108650"/>
    <w:lvl w:ilvl="0" w:tplc="0CE4DB32">
      <w:numFmt w:val="bullet"/>
      <w:lvlText w:val="-"/>
      <w:lvlJc w:val="left"/>
      <w:pPr>
        <w:ind w:left="644" w:hanging="360"/>
      </w:pPr>
      <w:rPr>
        <w:rFonts w:ascii="Calibri" w:eastAsia="Calibri" w:hAnsi="Calibri" w:cs="Calibri" w:hint="default"/>
      </w:rPr>
    </w:lvl>
    <w:lvl w:ilvl="1" w:tplc="0CE4DB32">
      <w:numFmt w:val="bullet"/>
      <w:lvlText w:val="-"/>
      <w:lvlJc w:val="left"/>
      <w:pPr>
        <w:ind w:left="1364" w:hanging="360"/>
      </w:pPr>
      <w:rPr>
        <w:rFonts w:ascii="Calibri" w:eastAsia="Calibri" w:hAnsi="Calibri" w:cs="Calibri"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num w:numId="1" w16cid:durableId="192227210">
    <w:abstractNumId w:val="1"/>
  </w:num>
  <w:num w:numId="2" w16cid:durableId="166680798">
    <w:abstractNumId w:val="2"/>
  </w:num>
  <w:num w:numId="3" w16cid:durableId="15568115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as Toftgård">
    <w15:presenceInfo w15:providerId="None" w15:userId="Tomas Toftgård"/>
  </w15:person>
  <w15:person w15:author="Szczerba, Marek">
    <w15:presenceInfo w15:providerId="AD" w15:userId="S::marek.szczerba@philips.com::f94ad1d2-23b6-4068-a5c0-cd964bafe8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NotDisplayPageBoundaries/>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05987"/>
    <w:rsid w:val="00022E4A"/>
    <w:rsid w:val="00070E09"/>
    <w:rsid w:val="000912CD"/>
    <w:rsid w:val="000A6394"/>
    <w:rsid w:val="000B4DF6"/>
    <w:rsid w:val="000B7FED"/>
    <w:rsid w:val="000C038A"/>
    <w:rsid w:val="000C6598"/>
    <w:rsid w:val="000D44B3"/>
    <w:rsid w:val="000E3C03"/>
    <w:rsid w:val="001270B4"/>
    <w:rsid w:val="00145D43"/>
    <w:rsid w:val="00147ABF"/>
    <w:rsid w:val="00171F42"/>
    <w:rsid w:val="00192C46"/>
    <w:rsid w:val="0019519C"/>
    <w:rsid w:val="001A08B3"/>
    <w:rsid w:val="001A7B60"/>
    <w:rsid w:val="001B52F0"/>
    <w:rsid w:val="001B7A65"/>
    <w:rsid w:val="001E41F3"/>
    <w:rsid w:val="00224DE6"/>
    <w:rsid w:val="0023679D"/>
    <w:rsid w:val="0024600A"/>
    <w:rsid w:val="00255E62"/>
    <w:rsid w:val="0026004D"/>
    <w:rsid w:val="002640DD"/>
    <w:rsid w:val="00275D12"/>
    <w:rsid w:val="00284FEB"/>
    <w:rsid w:val="002860C4"/>
    <w:rsid w:val="00294534"/>
    <w:rsid w:val="002B5741"/>
    <w:rsid w:val="002D6BA5"/>
    <w:rsid w:val="002E472E"/>
    <w:rsid w:val="002E5590"/>
    <w:rsid w:val="002F04FB"/>
    <w:rsid w:val="002F2000"/>
    <w:rsid w:val="002F7B73"/>
    <w:rsid w:val="00305409"/>
    <w:rsid w:val="00321602"/>
    <w:rsid w:val="00352C00"/>
    <w:rsid w:val="00356B4B"/>
    <w:rsid w:val="003609EF"/>
    <w:rsid w:val="0036231A"/>
    <w:rsid w:val="00374DD4"/>
    <w:rsid w:val="00384324"/>
    <w:rsid w:val="00386332"/>
    <w:rsid w:val="00396CB2"/>
    <w:rsid w:val="003B48AF"/>
    <w:rsid w:val="003E1A36"/>
    <w:rsid w:val="003F6DC3"/>
    <w:rsid w:val="0040599E"/>
    <w:rsid w:val="0040675A"/>
    <w:rsid w:val="00410371"/>
    <w:rsid w:val="004242F1"/>
    <w:rsid w:val="00425140"/>
    <w:rsid w:val="004334F9"/>
    <w:rsid w:val="00455609"/>
    <w:rsid w:val="00461BFC"/>
    <w:rsid w:val="00465087"/>
    <w:rsid w:val="00483D62"/>
    <w:rsid w:val="004B75B7"/>
    <w:rsid w:val="004C7320"/>
    <w:rsid w:val="004D23A4"/>
    <w:rsid w:val="004D5E28"/>
    <w:rsid w:val="004F45C6"/>
    <w:rsid w:val="0050622E"/>
    <w:rsid w:val="005141D9"/>
    <w:rsid w:val="0051580D"/>
    <w:rsid w:val="0051596F"/>
    <w:rsid w:val="0053215F"/>
    <w:rsid w:val="005423BB"/>
    <w:rsid w:val="00547111"/>
    <w:rsid w:val="00557B3F"/>
    <w:rsid w:val="00592D74"/>
    <w:rsid w:val="005A6DA3"/>
    <w:rsid w:val="005D4588"/>
    <w:rsid w:val="005E2C44"/>
    <w:rsid w:val="005E5BA1"/>
    <w:rsid w:val="00621188"/>
    <w:rsid w:val="006257ED"/>
    <w:rsid w:val="006532CA"/>
    <w:rsid w:val="00653DE4"/>
    <w:rsid w:val="00661C9C"/>
    <w:rsid w:val="00665C47"/>
    <w:rsid w:val="00695808"/>
    <w:rsid w:val="006B46FB"/>
    <w:rsid w:val="006B77F0"/>
    <w:rsid w:val="006E21FB"/>
    <w:rsid w:val="006F157B"/>
    <w:rsid w:val="00740333"/>
    <w:rsid w:val="00775EBD"/>
    <w:rsid w:val="00777A50"/>
    <w:rsid w:val="00787CB9"/>
    <w:rsid w:val="00792342"/>
    <w:rsid w:val="007977A8"/>
    <w:rsid w:val="007A4EFC"/>
    <w:rsid w:val="007B512A"/>
    <w:rsid w:val="007C2097"/>
    <w:rsid w:val="007D6A07"/>
    <w:rsid w:val="007F7259"/>
    <w:rsid w:val="008040A8"/>
    <w:rsid w:val="008279FA"/>
    <w:rsid w:val="008626E7"/>
    <w:rsid w:val="008673F7"/>
    <w:rsid w:val="008706DD"/>
    <w:rsid w:val="00870EE7"/>
    <w:rsid w:val="0088426E"/>
    <w:rsid w:val="008863B9"/>
    <w:rsid w:val="0088692D"/>
    <w:rsid w:val="00887402"/>
    <w:rsid w:val="00897856"/>
    <w:rsid w:val="008A45A6"/>
    <w:rsid w:val="008A66D6"/>
    <w:rsid w:val="008C2092"/>
    <w:rsid w:val="008D3CCC"/>
    <w:rsid w:val="008F3789"/>
    <w:rsid w:val="008F686C"/>
    <w:rsid w:val="00907550"/>
    <w:rsid w:val="0091417A"/>
    <w:rsid w:val="009148DE"/>
    <w:rsid w:val="00916287"/>
    <w:rsid w:val="00941E30"/>
    <w:rsid w:val="009506AA"/>
    <w:rsid w:val="009531B0"/>
    <w:rsid w:val="009741B3"/>
    <w:rsid w:val="009777D9"/>
    <w:rsid w:val="00991B88"/>
    <w:rsid w:val="009A5753"/>
    <w:rsid w:val="009A579D"/>
    <w:rsid w:val="009B1E63"/>
    <w:rsid w:val="009D7F8D"/>
    <w:rsid w:val="009E3297"/>
    <w:rsid w:val="009F734F"/>
    <w:rsid w:val="00A0618A"/>
    <w:rsid w:val="00A246B6"/>
    <w:rsid w:val="00A463F1"/>
    <w:rsid w:val="00A47E70"/>
    <w:rsid w:val="00A50CF0"/>
    <w:rsid w:val="00A7671C"/>
    <w:rsid w:val="00A911AF"/>
    <w:rsid w:val="00AA2CBC"/>
    <w:rsid w:val="00AC5820"/>
    <w:rsid w:val="00AD1CD8"/>
    <w:rsid w:val="00AE541E"/>
    <w:rsid w:val="00B028B4"/>
    <w:rsid w:val="00B06F48"/>
    <w:rsid w:val="00B134B6"/>
    <w:rsid w:val="00B172FF"/>
    <w:rsid w:val="00B258BB"/>
    <w:rsid w:val="00B50287"/>
    <w:rsid w:val="00B67B97"/>
    <w:rsid w:val="00B871A6"/>
    <w:rsid w:val="00B87AC9"/>
    <w:rsid w:val="00B968C8"/>
    <w:rsid w:val="00BA3EC5"/>
    <w:rsid w:val="00BA51D9"/>
    <w:rsid w:val="00BB5DFC"/>
    <w:rsid w:val="00BC79B3"/>
    <w:rsid w:val="00BD279D"/>
    <w:rsid w:val="00BD6B7D"/>
    <w:rsid w:val="00BD6BB8"/>
    <w:rsid w:val="00C11567"/>
    <w:rsid w:val="00C408D1"/>
    <w:rsid w:val="00C667AA"/>
    <w:rsid w:val="00C66BA2"/>
    <w:rsid w:val="00C7723F"/>
    <w:rsid w:val="00C870F6"/>
    <w:rsid w:val="00C907B5"/>
    <w:rsid w:val="00C95985"/>
    <w:rsid w:val="00CA192A"/>
    <w:rsid w:val="00CA45F8"/>
    <w:rsid w:val="00CC5026"/>
    <w:rsid w:val="00CC68D0"/>
    <w:rsid w:val="00D03F9A"/>
    <w:rsid w:val="00D06D51"/>
    <w:rsid w:val="00D14E46"/>
    <w:rsid w:val="00D24991"/>
    <w:rsid w:val="00D342C7"/>
    <w:rsid w:val="00D50255"/>
    <w:rsid w:val="00D547C0"/>
    <w:rsid w:val="00D66520"/>
    <w:rsid w:val="00D84AE9"/>
    <w:rsid w:val="00D86CC5"/>
    <w:rsid w:val="00D9124E"/>
    <w:rsid w:val="00D962A7"/>
    <w:rsid w:val="00DA4A74"/>
    <w:rsid w:val="00DE05C3"/>
    <w:rsid w:val="00DE34CF"/>
    <w:rsid w:val="00E002FE"/>
    <w:rsid w:val="00E13F3D"/>
    <w:rsid w:val="00E22A4C"/>
    <w:rsid w:val="00E34898"/>
    <w:rsid w:val="00E4541C"/>
    <w:rsid w:val="00E632D6"/>
    <w:rsid w:val="00E93B20"/>
    <w:rsid w:val="00EB09B7"/>
    <w:rsid w:val="00EB2E3F"/>
    <w:rsid w:val="00EB37D9"/>
    <w:rsid w:val="00EC1C7D"/>
    <w:rsid w:val="00ED7271"/>
    <w:rsid w:val="00ED7469"/>
    <w:rsid w:val="00EE7D7C"/>
    <w:rsid w:val="00F25D98"/>
    <w:rsid w:val="00F300FB"/>
    <w:rsid w:val="00F370D2"/>
    <w:rsid w:val="00F43D2E"/>
    <w:rsid w:val="00F663BE"/>
    <w:rsid w:val="00FB6386"/>
    <w:rsid w:val="00FC7F4D"/>
    <w:rsid w:val="00FD5D14"/>
  </w:rsids>
  <m:mathPr>
    <m:mathFont m:val="Cambria Math"/>
    <m:brkBin m:val="before"/>
    <m:brkBinSub m:val="--"/>
    <m:smallFrac m:val="0"/>
    <m:dispDef/>
    <m:lMargin m:val="0"/>
    <m:rMargin m:val="0"/>
    <m:defJc m:val="centerGroup"/>
    <m:wrapIndent m:val="1440"/>
    <m:intLim m:val="subSup"/>
    <m:naryLim m:val="undOvr"/>
  </m:mathPr>
  <w:themeFontLang w:val="fr-FR"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6332"/>
    <w:pPr>
      <w:overflowPunct w:val="0"/>
      <w:autoSpaceDE w:val="0"/>
      <w:autoSpaceDN w:val="0"/>
      <w:adjustRightInd w:val="0"/>
      <w:spacing w:after="180"/>
      <w:textAlignment w:val="baseline"/>
    </w:pPr>
    <w:rPr>
      <w:rFonts w:ascii="Times New Roman" w:hAnsi="Times New Roman"/>
      <w:lang w:val="en-GB" w:eastAsia="en-GB"/>
    </w:rPr>
  </w:style>
  <w:style w:type="paragraph" w:styleId="Heading1">
    <w:name w:val="heading 1"/>
    <w:next w:val="Normal"/>
    <w:qFormat/>
    <w:rsid w:val="0038633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GB"/>
    </w:rPr>
  </w:style>
  <w:style w:type="paragraph" w:styleId="Heading2">
    <w:name w:val="heading 2"/>
    <w:basedOn w:val="Heading1"/>
    <w:next w:val="Normal"/>
    <w:qFormat/>
    <w:rsid w:val="00386332"/>
    <w:pPr>
      <w:pBdr>
        <w:top w:val="none" w:sz="0" w:space="0" w:color="auto"/>
      </w:pBdr>
      <w:spacing w:before="180"/>
      <w:outlineLvl w:val="1"/>
    </w:pPr>
    <w:rPr>
      <w:sz w:val="32"/>
    </w:rPr>
  </w:style>
  <w:style w:type="paragraph" w:styleId="Heading3">
    <w:name w:val="heading 3"/>
    <w:basedOn w:val="Heading2"/>
    <w:next w:val="Normal"/>
    <w:qFormat/>
    <w:rsid w:val="00386332"/>
    <w:pPr>
      <w:spacing w:before="120"/>
      <w:outlineLvl w:val="2"/>
    </w:pPr>
    <w:rPr>
      <w:sz w:val="28"/>
    </w:rPr>
  </w:style>
  <w:style w:type="paragraph" w:styleId="Heading4">
    <w:name w:val="heading 4"/>
    <w:basedOn w:val="Heading3"/>
    <w:next w:val="Normal"/>
    <w:qFormat/>
    <w:rsid w:val="00386332"/>
    <w:pPr>
      <w:ind w:left="1418" w:hanging="1418"/>
      <w:outlineLvl w:val="3"/>
    </w:pPr>
    <w:rPr>
      <w:sz w:val="24"/>
    </w:rPr>
  </w:style>
  <w:style w:type="paragraph" w:styleId="Heading5">
    <w:name w:val="heading 5"/>
    <w:basedOn w:val="Heading4"/>
    <w:next w:val="Normal"/>
    <w:qFormat/>
    <w:rsid w:val="00386332"/>
    <w:pPr>
      <w:ind w:left="1701" w:hanging="1701"/>
      <w:outlineLvl w:val="4"/>
    </w:pPr>
    <w:rPr>
      <w:sz w:val="22"/>
    </w:rPr>
  </w:style>
  <w:style w:type="paragraph" w:styleId="Heading6">
    <w:name w:val="heading 6"/>
    <w:basedOn w:val="H6"/>
    <w:next w:val="Normal"/>
    <w:qFormat/>
    <w:rsid w:val="00386332"/>
    <w:pPr>
      <w:outlineLvl w:val="5"/>
    </w:pPr>
  </w:style>
  <w:style w:type="paragraph" w:styleId="Heading7">
    <w:name w:val="heading 7"/>
    <w:basedOn w:val="H6"/>
    <w:next w:val="Normal"/>
    <w:qFormat/>
    <w:rsid w:val="00386332"/>
    <w:pPr>
      <w:outlineLvl w:val="6"/>
    </w:pPr>
  </w:style>
  <w:style w:type="paragraph" w:styleId="Heading8">
    <w:name w:val="heading 8"/>
    <w:basedOn w:val="Heading1"/>
    <w:next w:val="Normal"/>
    <w:qFormat/>
    <w:rsid w:val="00386332"/>
    <w:pPr>
      <w:ind w:left="0" w:firstLine="0"/>
      <w:outlineLvl w:val="7"/>
    </w:pPr>
  </w:style>
  <w:style w:type="paragraph" w:styleId="Heading9">
    <w:name w:val="heading 9"/>
    <w:basedOn w:val="Heading8"/>
    <w:next w:val="Normal"/>
    <w:qFormat/>
    <w:rsid w:val="0038633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semiHidden/>
    <w:rsid w:val="00386332"/>
    <w:pPr>
      <w:spacing w:before="180"/>
      <w:ind w:left="2693" w:hanging="2693"/>
    </w:pPr>
    <w:rPr>
      <w:b/>
    </w:rPr>
  </w:style>
  <w:style w:type="paragraph" w:styleId="TOC1">
    <w:name w:val="toc 1"/>
    <w:semiHidden/>
    <w:rsid w:val="00386332"/>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val="en-GB" w:eastAsia="en-GB"/>
    </w:rPr>
  </w:style>
  <w:style w:type="paragraph" w:customStyle="1" w:styleId="ZT">
    <w:name w:val="ZT"/>
    <w:rsid w:val="00386332"/>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GB"/>
    </w:rPr>
  </w:style>
  <w:style w:type="paragraph" w:styleId="TOC5">
    <w:name w:val="toc 5"/>
    <w:basedOn w:val="TOC4"/>
    <w:semiHidden/>
    <w:rsid w:val="00386332"/>
    <w:pPr>
      <w:ind w:left="1701" w:hanging="1701"/>
    </w:pPr>
  </w:style>
  <w:style w:type="paragraph" w:styleId="TOC4">
    <w:name w:val="toc 4"/>
    <w:basedOn w:val="TOC3"/>
    <w:semiHidden/>
    <w:rsid w:val="00386332"/>
    <w:pPr>
      <w:ind w:left="1418" w:hanging="1418"/>
    </w:pPr>
  </w:style>
  <w:style w:type="paragraph" w:styleId="TOC3">
    <w:name w:val="toc 3"/>
    <w:basedOn w:val="TOC2"/>
    <w:semiHidden/>
    <w:rsid w:val="00386332"/>
    <w:pPr>
      <w:ind w:left="1134" w:hanging="1134"/>
    </w:pPr>
  </w:style>
  <w:style w:type="paragraph" w:styleId="TOC2">
    <w:name w:val="toc 2"/>
    <w:basedOn w:val="TOC1"/>
    <w:semiHidden/>
    <w:rsid w:val="00386332"/>
    <w:pPr>
      <w:keepNext w:val="0"/>
      <w:spacing w:before="0"/>
      <w:ind w:left="851" w:hanging="851"/>
    </w:pPr>
    <w:rPr>
      <w:sz w:val="20"/>
    </w:rPr>
  </w:style>
  <w:style w:type="paragraph" w:styleId="Index2">
    <w:name w:val="index 2"/>
    <w:basedOn w:val="Index1"/>
    <w:semiHidden/>
    <w:rsid w:val="00386332"/>
    <w:pPr>
      <w:ind w:left="284"/>
    </w:pPr>
  </w:style>
  <w:style w:type="paragraph" w:styleId="Index1">
    <w:name w:val="index 1"/>
    <w:basedOn w:val="Normal"/>
    <w:semiHidden/>
    <w:rsid w:val="00386332"/>
    <w:pPr>
      <w:keepLines/>
      <w:spacing w:after="0"/>
    </w:pPr>
  </w:style>
  <w:style w:type="paragraph" w:customStyle="1" w:styleId="ZH">
    <w:name w:val="ZH"/>
    <w:rsid w:val="00386332"/>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GB"/>
    </w:rPr>
  </w:style>
  <w:style w:type="paragraph" w:customStyle="1" w:styleId="TT">
    <w:name w:val="TT"/>
    <w:basedOn w:val="Heading1"/>
    <w:next w:val="Normal"/>
    <w:rsid w:val="00386332"/>
    <w:pPr>
      <w:outlineLvl w:val="9"/>
    </w:pPr>
  </w:style>
  <w:style w:type="paragraph" w:styleId="ListNumber2">
    <w:name w:val="List Number 2"/>
    <w:basedOn w:val="ListNumber"/>
    <w:rsid w:val="00386332"/>
    <w:pPr>
      <w:ind w:left="851"/>
    </w:pPr>
  </w:style>
  <w:style w:type="paragraph" w:styleId="Header">
    <w:name w:val="header"/>
    <w:rsid w:val="00386332"/>
    <w:pPr>
      <w:widowControl w:val="0"/>
      <w:overflowPunct w:val="0"/>
      <w:autoSpaceDE w:val="0"/>
      <w:autoSpaceDN w:val="0"/>
      <w:adjustRightInd w:val="0"/>
      <w:textAlignment w:val="baseline"/>
    </w:pPr>
    <w:rPr>
      <w:rFonts w:ascii="Arial" w:hAnsi="Arial"/>
      <w:b/>
      <w:noProof/>
      <w:sz w:val="18"/>
      <w:lang w:val="en-GB" w:eastAsia="en-GB"/>
    </w:rPr>
  </w:style>
  <w:style w:type="character" w:styleId="FootnoteReference">
    <w:name w:val="footnote reference"/>
    <w:basedOn w:val="DefaultParagraphFont"/>
    <w:semiHidden/>
    <w:rsid w:val="00386332"/>
    <w:rPr>
      <w:b/>
      <w:position w:val="6"/>
      <w:sz w:val="16"/>
    </w:rPr>
  </w:style>
  <w:style w:type="paragraph" w:styleId="FootnoteText">
    <w:name w:val="footnote text"/>
    <w:basedOn w:val="Normal"/>
    <w:semiHidden/>
    <w:rsid w:val="00386332"/>
    <w:pPr>
      <w:keepLines/>
      <w:spacing w:after="0"/>
      <w:ind w:left="454" w:hanging="454"/>
    </w:pPr>
    <w:rPr>
      <w:sz w:val="16"/>
    </w:rPr>
  </w:style>
  <w:style w:type="paragraph" w:customStyle="1" w:styleId="TAH">
    <w:name w:val="TAH"/>
    <w:basedOn w:val="TAC"/>
    <w:rsid w:val="00386332"/>
    <w:rPr>
      <w:b/>
    </w:rPr>
  </w:style>
  <w:style w:type="paragraph" w:customStyle="1" w:styleId="TAC">
    <w:name w:val="TAC"/>
    <w:basedOn w:val="TAL"/>
    <w:rsid w:val="00386332"/>
    <w:pPr>
      <w:jc w:val="center"/>
    </w:pPr>
  </w:style>
  <w:style w:type="paragraph" w:customStyle="1" w:styleId="TF">
    <w:name w:val="TF"/>
    <w:basedOn w:val="TH"/>
    <w:rsid w:val="00386332"/>
    <w:pPr>
      <w:keepNext w:val="0"/>
      <w:spacing w:before="0" w:after="240"/>
    </w:pPr>
  </w:style>
  <w:style w:type="paragraph" w:customStyle="1" w:styleId="NO">
    <w:name w:val="NO"/>
    <w:basedOn w:val="Normal"/>
    <w:rsid w:val="00386332"/>
    <w:pPr>
      <w:keepLines/>
      <w:ind w:left="1135" w:hanging="851"/>
    </w:pPr>
  </w:style>
  <w:style w:type="paragraph" w:styleId="TOC9">
    <w:name w:val="toc 9"/>
    <w:basedOn w:val="TOC8"/>
    <w:semiHidden/>
    <w:rsid w:val="00386332"/>
    <w:pPr>
      <w:ind w:left="1418" w:hanging="1418"/>
    </w:pPr>
  </w:style>
  <w:style w:type="paragraph" w:customStyle="1" w:styleId="EX">
    <w:name w:val="EX"/>
    <w:basedOn w:val="Normal"/>
    <w:uiPriority w:val="9"/>
    <w:qFormat/>
    <w:rsid w:val="00386332"/>
    <w:pPr>
      <w:keepLines/>
      <w:ind w:left="1702" w:hanging="1418"/>
    </w:pPr>
  </w:style>
  <w:style w:type="paragraph" w:customStyle="1" w:styleId="FP">
    <w:name w:val="FP"/>
    <w:basedOn w:val="Normal"/>
    <w:rsid w:val="00386332"/>
    <w:pPr>
      <w:spacing w:after="0"/>
    </w:pPr>
  </w:style>
  <w:style w:type="paragraph" w:customStyle="1" w:styleId="LD">
    <w:name w:val="LD"/>
    <w:rsid w:val="00386332"/>
    <w:pPr>
      <w:keepNext/>
      <w:keepLines/>
      <w:overflowPunct w:val="0"/>
      <w:autoSpaceDE w:val="0"/>
      <w:autoSpaceDN w:val="0"/>
      <w:adjustRightInd w:val="0"/>
      <w:spacing w:line="180" w:lineRule="exact"/>
      <w:textAlignment w:val="baseline"/>
    </w:pPr>
    <w:rPr>
      <w:rFonts w:ascii="Courier New" w:hAnsi="Courier New"/>
      <w:noProof/>
      <w:lang w:val="en-GB" w:eastAsia="en-GB"/>
    </w:rPr>
  </w:style>
  <w:style w:type="paragraph" w:customStyle="1" w:styleId="NW">
    <w:name w:val="NW"/>
    <w:basedOn w:val="NO"/>
    <w:rsid w:val="00386332"/>
    <w:pPr>
      <w:spacing w:after="0"/>
    </w:pPr>
  </w:style>
  <w:style w:type="paragraph" w:customStyle="1" w:styleId="EW">
    <w:name w:val="EW"/>
    <w:basedOn w:val="EX"/>
    <w:uiPriority w:val="9"/>
    <w:qFormat/>
    <w:rsid w:val="00386332"/>
    <w:pPr>
      <w:spacing w:after="0"/>
    </w:pPr>
  </w:style>
  <w:style w:type="paragraph" w:styleId="TOC6">
    <w:name w:val="toc 6"/>
    <w:basedOn w:val="TOC5"/>
    <w:next w:val="Normal"/>
    <w:semiHidden/>
    <w:rsid w:val="00386332"/>
    <w:pPr>
      <w:ind w:left="1985" w:hanging="1985"/>
    </w:pPr>
  </w:style>
  <w:style w:type="paragraph" w:styleId="TOC7">
    <w:name w:val="toc 7"/>
    <w:basedOn w:val="TOC6"/>
    <w:next w:val="Normal"/>
    <w:semiHidden/>
    <w:rsid w:val="00386332"/>
    <w:pPr>
      <w:ind w:left="2268" w:hanging="2268"/>
    </w:pPr>
  </w:style>
  <w:style w:type="paragraph" w:styleId="ListBullet2">
    <w:name w:val="List Bullet 2"/>
    <w:basedOn w:val="ListBullet"/>
    <w:rsid w:val="00386332"/>
    <w:pPr>
      <w:ind w:left="851"/>
    </w:pPr>
  </w:style>
  <w:style w:type="paragraph" w:styleId="ListBullet3">
    <w:name w:val="List Bullet 3"/>
    <w:basedOn w:val="ListBullet2"/>
    <w:rsid w:val="00386332"/>
    <w:pPr>
      <w:ind w:left="1135"/>
    </w:pPr>
  </w:style>
  <w:style w:type="paragraph" w:styleId="ListNumber">
    <w:name w:val="List Number"/>
    <w:basedOn w:val="List"/>
    <w:rsid w:val="00386332"/>
  </w:style>
  <w:style w:type="paragraph" w:customStyle="1" w:styleId="EQ">
    <w:name w:val="EQ"/>
    <w:basedOn w:val="Normal"/>
    <w:next w:val="Normal"/>
    <w:rsid w:val="00386332"/>
    <w:pPr>
      <w:keepLines/>
      <w:tabs>
        <w:tab w:val="center" w:pos="4536"/>
        <w:tab w:val="right" w:pos="9072"/>
      </w:tabs>
    </w:pPr>
    <w:rPr>
      <w:noProof/>
    </w:rPr>
  </w:style>
  <w:style w:type="paragraph" w:customStyle="1" w:styleId="TH">
    <w:name w:val="TH"/>
    <w:basedOn w:val="Normal"/>
    <w:rsid w:val="00386332"/>
    <w:pPr>
      <w:keepNext/>
      <w:keepLines/>
      <w:spacing w:before="60"/>
      <w:jc w:val="center"/>
    </w:pPr>
    <w:rPr>
      <w:rFonts w:ascii="Arial" w:hAnsi="Arial"/>
      <w:b/>
    </w:rPr>
  </w:style>
  <w:style w:type="paragraph" w:customStyle="1" w:styleId="NF">
    <w:name w:val="NF"/>
    <w:basedOn w:val="NO"/>
    <w:rsid w:val="00386332"/>
    <w:pPr>
      <w:keepNext/>
      <w:spacing w:after="0"/>
    </w:pPr>
    <w:rPr>
      <w:rFonts w:ascii="Arial" w:hAnsi="Arial"/>
      <w:sz w:val="18"/>
    </w:rPr>
  </w:style>
  <w:style w:type="paragraph" w:customStyle="1" w:styleId="PL">
    <w:name w:val="PL"/>
    <w:rsid w:val="0038633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GB"/>
    </w:rPr>
  </w:style>
  <w:style w:type="paragraph" w:customStyle="1" w:styleId="TAR">
    <w:name w:val="TAR"/>
    <w:basedOn w:val="TAL"/>
    <w:rsid w:val="00386332"/>
    <w:pPr>
      <w:jc w:val="right"/>
    </w:pPr>
  </w:style>
  <w:style w:type="paragraph" w:customStyle="1" w:styleId="H6">
    <w:name w:val="H6"/>
    <w:basedOn w:val="Heading5"/>
    <w:next w:val="Normal"/>
    <w:rsid w:val="00386332"/>
    <w:pPr>
      <w:ind w:left="1985" w:hanging="1985"/>
      <w:outlineLvl w:val="9"/>
    </w:pPr>
    <w:rPr>
      <w:sz w:val="20"/>
    </w:rPr>
  </w:style>
  <w:style w:type="paragraph" w:customStyle="1" w:styleId="TAN">
    <w:name w:val="TAN"/>
    <w:basedOn w:val="TAL"/>
    <w:rsid w:val="00386332"/>
    <w:pPr>
      <w:ind w:left="851" w:hanging="851"/>
    </w:pPr>
  </w:style>
  <w:style w:type="paragraph" w:customStyle="1" w:styleId="TAL">
    <w:name w:val="TAL"/>
    <w:basedOn w:val="Normal"/>
    <w:rsid w:val="00386332"/>
    <w:pPr>
      <w:keepNext/>
      <w:keepLines/>
      <w:spacing w:after="0"/>
    </w:pPr>
    <w:rPr>
      <w:rFonts w:ascii="Arial" w:hAnsi="Arial"/>
      <w:sz w:val="18"/>
    </w:rPr>
  </w:style>
  <w:style w:type="paragraph" w:customStyle="1" w:styleId="ZA">
    <w:name w:val="ZA"/>
    <w:rsid w:val="0038633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GB"/>
    </w:rPr>
  </w:style>
  <w:style w:type="paragraph" w:customStyle="1" w:styleId="ZB">
    <w:name w:val="ZB"/>
    <w:rsid w:val="0038633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GB"/>
    </w:rPr>
  </w:style>
  <w:style w:type="paragraph" w:customStyle="1" w:styleId="ZD">
    <w:name w:val="ZD"/>
    <w:rsid w:val="00386332"/>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GB"/>
    </w:rPr>
  </w:style>
  <w:style w:type="paragraph" w:customStyle="1" w:styleId="ZU">
    <w:name w:val="ZU"/>
    <w:rsid w:val="0038633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GB"/>
    </w:rPr>
  </w:style>
  <w:style w:type="paragraph" w:customStyle="1" w:styleId="ZV">
    <w:name w:val="ZV"/>
    <w:basedOn w:val="ZU"/>
    <w:rsid w:val="00386332"/>
    <w:pPr>
      <w:framePr w:wrap="notBeside" w:y="16161"/>
    </w:pPr>
  </w:style>
  <w:style w:type="character" w:customStyle="1" w:styleId="ZGSM">
    <w:name w:val="ZGSM"/>
    <w:rsid w:val="00386332"/>
  </w:style>
  <w:style w:type="paragraph" w:styleId="List2">
    <w:name w:val="List 2"/>
    <w:basedOn w:val="List"/>
    <w:rsid w:val="00386332"/>
    <w:pPr>
      <w:ind w:left="851"/>
    </w:pPr>
  </w:style>
  <w:style w:type="paragraph" w:customStyle="1" w:styleId="ZG">
    <w:name w:val="ZG"/>
    <w:rsid w:val="0038633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GB"/>
    </w:rPr>
  </w:style>
  <w:style w:type="paragraph" w:styleId="List3">
    <w:name w:val="List 3"/>
    <w:basedOn w:val="List2"/>
    <w:rsid w:val="00386332"/>
    <w:pPr>
      <w:ind w:left="1135"/>
    </w:pPr>
  </w:style>
  <w:style w:type="paragraph" w:styleId="List4">
    <w:name w:val="List 4"/>
    <w:basedOn w:val="List3"/>
    <w:rsid w:val="00386332"/>
    <w:pPr>
      <w:ind w:left="1418"/>
    </w:pPr>
  </w:style>
  <w:style w:type="paragraph" w:styleId="List5">
    <w:name w:val="List 5"/>
    <w:basedOn w:val="List4"/>
    <w:rsid w:val="00386332"/>
    <w:pPr>
      <w:ind w:left="1702"/>
    </w:pPr>
  </w:style>
  <w:style w:type="paragraph" w:customStyle="1" w:styleId="EditorsNote">
    <w:name w:val="Editor's Note"/>
    <w:basedOn w:val="NO"/>
    <w:rsid w:val="00386332"/>
    <w:rPr>
      <w:color w:val="FF0000"/>
    </w:rPr>
  </w:style>
  <w:style w:type="paragraph" w:styleId="List">
    <w:name w:val="List"/>
    <w:basedOn w:val="Normal"/>
    <w:rsid w:val="00386332"/>
    <w:pPr>
      <w:ind w:left="568" w:hanging="284"/>
    </w:pPr>
  </w:style>
  <w:style w:type="paragraph" w:styleId="ListBullet">
    <w:name w:val="List Bullet"/>
    <w:basedOn w:val="List"/>
    <w:rsid w:val="00386332"/>
  </w:style>
  <w:style w:type="paragraph" w:styleId="ListBullet4">
    <w:name w:val="List Bullet 4"/>
    <w:basedOn w:val="ListBullet3"/>
    <w:rsid w:val="00386332"/>
    <w:pPr>
      <w:ind w:left="1418"/>
    </w:pPr>
  </w:style>
  <w:style w:type="paragraph" w:styleId="ListBullet5">
    <w:name w:val="List Bullet 5"/>
    <w:basedOn w:val="ListBullet4"/>
    <w:rsid w:val="00386332"/>
    <w:pPr>
      <w:ind w:left="1702"/>
    </w:pPr>
  </w:style>
  <w:style w:type="paragraph" w:customStyle="1" w:styleId="B1">
    <w:name w:val="B1"/>
    <w:basedOn w:val="List"/>
    <w:uiPriority w:val="7"/>
    <w:qFormat/>
    <w:rsid w:val="00386332"/>
  </w:style>
  <w:style w:type="paragraph" w:customStyle="1" w:styleId="B2">
    <w:name w:val="B2"/>
    <w:basedOn w:val="List2"/>
    <w:rsid w:val="00386332"/>
  </w:style>
  <w:style w:type="paragraph" w:customStyle="1" w:styleId="B3">
    <w:name w:val="B3"/>
    <w:basedOn w:val="List3"/>
    <w:rsid w:val="00386332"/>
  </w:style>
  <w:style w:type="paragraph" w:customStyle="1" w:styleId="B4">
    <w:name w:val="B4"/>
    <w:basedOn w:val="List4"/>
    <w:rsid w:val="00386332"/>
  </w:style>
  <w:style w:type="paragraph" w:customStyle="1" w:styleId="B5">
    <w:name w:val="B5"/>
    <w:basedOn w:val="List5"/>
    <w:rsid w:val="00386332"/>
  </w:style>
  <w:style w:type="paragraph" w:styleId="Footer">
    <w:name w:val="footer"/>
    <w:basedOn w:val="Header"/>
    <w:rsid w:val="00386332"/>
    <w:pPr>
      <w:jc w:val="center"/>
    </w:pPr>
    <w:rPr>
      <w:i/>
    </w:rPr>
  </w:style>
  <w:style w:type="paragraph" w:customStyle="1" w:styleId="ZTD">
    <w:name w:val="ZTD"/>
    <w:basedOn w:val="ZB"/>
    <w:rsid w:val="00386332"/>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semiHidden/>
    <w:rsid w:val="000B7FED"/>
    <w:rPr>
      <w:sz w:val="16"/>
    </w:rPr>
  </w:style>
  <w:style w:type="paragraph" w:styleId="CommentText">
    <w:name w:val="annotation text"/>
    <w:basedOn w:val="Normal"/>
    <w:semiHidden/>
    <w:rsid w:val="000B7FED"/>
  </w:style>
  <w:style w:type="character" w:styleId="FollowedHyperlink">
    <w:name w:val="FollowedHyperlink"/>
    <w:rsid w:val="000B7FED"/>
    <w:rPr>
      <w:color w:val="800080"/>
      <w:u w:val="single"/>
    </w:rPr>
  </w:style>
  <w:style w:type="paragraph" w:styleId="BalloonText">
    <w:name w:val="Balloon Text"/>
    <w:basedOn w:val="Normal"/>
    <w:semiHidden/>
    <w:rsid w:val="000B7FED"/>
    <w:rPr>
      <w:rFonts w:ascii="Tahoma" w:hAnsi="Tahoma" w:cs="Tahoma"/>
      <w:sz w:val="16"/>
      <w:szCs w:val="16"/>
    </w:rPr>
  </w:style>
  <w:style w:type="paragraph" w:styleId="CommentSubject">
    <w:name w:val="annotation subject"/>
    <w:basedOn w:val="CommentText"/>
    <w:next w:val="CommentText"/>
    <w:semiHidden/>
    <w:rsid w:val="000B7FED"/>
    <w:rPr>
      <w:b/>
      <w:bCs/>
    </w:rPr>
  </w:style>
  <w:style w:type="paragraph" w:styleId="DocumentMap">
    <w:name w:val="Document Map"/>
    <w:basedOn w:val="Normal"/>
    <w:semiHidden/>
    <w:rsid w:val="005E2C44"/>
    <w:pPr>
      <w:shd w:val="clear" w:color="auto" w:fill="000080"/>
    </w:pPr>
    <w:rPr>
      <w:rFonts w:ascii="Tahoma" w:hAnsi="Tahoma" w:cs="Tahoma"/>
    </w:rPr>
  </w:style>
  <w:style w:type="paragraph" w:customStyle="1" w:styleId="CRSeparator">
    <w:name w:val="CR_Separator"/>
    <w:basedOn w:val="Normal"/>
    <w:link w:val="CRSeparatorChar"/>
    <w:rsid w:val="00907550"/>
    <w:pPr>
      <w:jc w:val="center"/>
    </w:pPr>
    <w:rPr>
      <w:color w:val="0000FF"/>
      <w:sz w:val="36"/>
      <w:szCs w:val="36"/>
    </w:rPr>
  </w:style>
  <w:style w:type="character" w:customStyle="1" w:styleId="CRSeparatorChar">
    <w:name w:val="CR_Separator Char"/>
    <w:basedOn w:val="DefaultParagraphFont"/>
    <w:link w:val="CRSeparator"/>
    <w:rsid w:val="00907550"/>
    <w:rPr>
      <w:rFonts w:ascii="Times New Roman" w:hAnsi="Times New Roman"/>
      <w:color w:val="0000FF"/>
      <w:sz w:val="36"/>
      <w:szCs w:val="36"/>
      <w:lang w:val="en-GB" w:eastAsia="en-US"/>
    </w:rPr>
  </w:style>
  <w:style w:type="paragraph" w:styleId="Revision">
    <w:name w:val="Revision"/>
    <w:hidden/>
    <w:uiPriority w:val="99"/>
    <w:semiHidden/>
    <w:rsid w:val="00D342C7"/>
    <w:rPr>
      <w:rFonts w:ascii="Times New Roman" w:hAnsi="Times New Roman"/>
      <w:lang w:val="en-GB" w:eastAsia="en-GB"/>
    </w:rPr>
  </w:style>
  <w:style w:type="paragraph" w:styleId="ListParagraph">
    <w:name w:val="List Paragraph"/>
    <w:basedOn w:val="Normal"/>
    <w:uiPriority w:val="34"/>
    <w:qFormat/>
    <w:rsid w:val="00B06F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73885">
      <w:bodyDiv w:val="1"/>
      <w:marLeft w:val="0"/>
      <w:marRight w:val="0"/>
      <w:marTop w:val="0"/>
      <w:marBottom w:val="0"/>
      <w:divBdr>
        <w:top w:val="none" w:sz="0" w:space="0" w:color="auto"/>
        <w:left w:val="none" w:sz="0" w:space="0" w:color="auto"/>
        <w:bottom w:val="none" w:sz="0" w:space="0" w:color="auto"/>
        <w:right w:val="none" w:sz="0" w:space="0" w:color="auto"/>
      </w:divBdr>
    </w:div>
    <w:div w:id="246960135">
      <w:bodyDiv w:val="1"/>
      <w:marLeft w:val="0"/>
      <w:marRight w:val="0"/>
      <w:marTop w:val="0"/>
      <w:marBottom w:val="0"/>
      <w:divBdr>
        <w:top w:val="none" w:sz="0" w:space="0" w:color="auto"/>
        <w:left w:val="none" w:sz="0" w:space="0" w:color="auto"/>
        <w:bottom w:val="none" w:sz="0" w:space="0" w:color="auto"/>
        <w:right w:val="none" w:sz="0" w:space="0" w:color="auto"/>
      </w:divBdr>
    </w:div>
    <w:div w:id="562058361">
      <w:bodyDiv w:val="1"/>
      <w:marLeft w:val="0"/>
      <w:marRight w:val="0"/>
      <w:marTop w:val="0"/>
      <w:marBottom w:val="0"/>
      <w:divBdr>
        <w:top w:val="none" w:sz="0" w:space="0" w:color="auto"/>
        <w:left w:val="none" w:sz="0" w:space="0" w:color="auto"/>
        <w:bottom w:val="none" w:sz="0" w:space="0" w:color="auto"/>
        <w:right w:val="none" w:sz="0" w:space="0" w:color="auto"/>
      </w:divBdr>
    </w:div>
    <w:div w:id="735394741">
      <w:bodyDiv w:val="1"/>
      <w:marLeft w:val="0"/>
      <w:marRight w:val="0"/>
      <w:marTop w:val="0"/>
      <w:marBottom w:val="0"/>
      <w:divBdr>
        <w:top w:val="none" w:sz="0" w:space="0" w:color="auto"/>
        <w:left w:val="none" w:sz="0" w:space="0" w:color="auto"/>
        <w:bottom w:val="none" w:sz="0" w:space="0" w:color="auto"/>
        <w:right w:val="none" w:sz="0" w:space="0" w:color="auto"/>
      </w:divBdr>
    </w:div>
    <w:div w:id="880943093">
      <w:bodyDiv w:val="1"/>
      <w:marLeft w:val="0"/>
      <w:marRight w:val="0"/>
      <w:marTop w:val="0"/>
      <w:marBottom w:val="0"/>
      <w:divBdr>
        <w:top w:val="none" w:sz="0" w:space="0" w:color="auto"/>
        <w:left w:val="none" w:sz="0" w:space="0" w:color="auto"/>
        <w:bottom w:val="none" w:sz="0" w:space="0" w:color="auto"/>
        <w:right w:val="none" w:sz="0" w:space="0" w:color="auto"/>
      </w:divBdr>
    </w:div>
    <w:div w:id="967661647">
      <w:bodyDiv w:val="1"/>
      <w:marLeft w:val="0"/>
      <w:marRight w:val="0"/>
      <w:marTop w:val="0"/>
      <w:marBottom w:val="0"/>
      <w:divBdr>
        <w:top w:val="none" w:sz="0" w:space="0" w:color="auto"/>
        <w:left w:val="none" w:sz="0" w:space="0" w:color="auto"/>
        <w:bottom w:val="none" w:sz="0" w:space="0" w:color="auto"/>
        <w:right w:val="none" w:sz="0" w:space="0" w:color="auto"/>
      </w:divBdr>
    </w:div>
    <w:div w:id="1077484810">
      <w:bodyDiv w:val="1"/>
      <w:marLeft w:val="0"/>
      <w:marRight w:val="0"/>
      <w:marTop w:val="0"/>
      <w:marBottom w:val="0"/>
      <w:divBdr>
        <w:top w:val="none" w:sz="0" w:space="0" w:color="auto"/>
        <w:left w:val="none" w:sz="0" w:space="0" w:color="auto"/>
        <w:bottom w:val="none" w:sz="0" w:space="0" w:color="auto"/>
        <w:right w:val="none" w:sz="0" w:space="0" w:color="auto"/>
      </w:divBdr>
    </w:div>
    <w:div w:id="1364360614">
      <w:bodyDiv w:val="1"/>
      <w:marLeft w:val="0"/>
      <w:marRight w:val="0"/>
      <w:marTop w:val="0"/>
      <w:marBottom w:val="0"/>
      <w:divBdr>
        <w:top w:val="none" w:sz="0" w:space="0" w:color="auto"/>
        <w:left w:val="none" w:sz="0" w:space="0" w:color="auto"/>
        <w:bottom w:val="none" w:sz="0" w:space="0" w:color="auto"/>
        <w:right w:val="none" w:sz="0" w:space="0" w:color="auto"/>
      </w:divBdr>
    </w:div>
    <w:div w:id="1477606399">
      <w:bodyDiv w:val="1"/>
      <w:marLeft w:val="0"/>
      <w:marRight w:val="0"/>
      <w:marTop w:val="0"/>
      <w:marBottom w:val="0"/>
      <w:divBdr>
        <w:top w:val="none" w:sz="0" w:space="0" w:color="auto"/>
        <w:left w:val="none" w:sz="0" w:space="0" w:color="auto"/>
        <w:bottom w:val="none" w:sz="0" w:space="0" w:color="auto"/>
        <w:right w:val="none" w:sz="0" w:space="0" w:color="auto"/>
      </w:divBdr>
    </w:div>
    <w:div w:id="1639334338">
      <w:bodyDiv w:val="1"/>
      <w:marLeft w:val="0"/>
      <w:marRight w:val="0"/>
      <w:marTop w:val="0"/>
      <w:marBottom w:val="0"/>
      <w:divBdr>
        <w:top w:val="none" w:sz="0" w:space="0" w:color="auto"/>
        <w:left w:val="none" w:sz="0" w:space="0" w:color="auto"/>
        <w:bottom w:val="none" w:sz="0" w:space="0" w:color="auto"/>
        <w:right w:val="none" w:sz="0" w:space="0" w:color="auto"/>
      </w:divBdr>
    </w:div>
    <w:div w:id="1762485842">
      <w:bodyDiv w:val="1"/>
      <w:marLeft w:val="0"/>
      <w:marRight w:val="0"/>
      <w:marTop w:val="0"/>
      <w:marBottom w:val="0"/>
      <w:divBdr>
        <w:top w:val="none" w:sz="0" w:space="0" w:color="auto"/>
        <w:left w:val="none" w:sz="0" w:space="0" w:color="auto"/>
        <w:bottom w:val="none" w:sz="0" w:space="0" w:color="auto"/>
        <w:right w:val="none" w:sz="0" w:space="0" w:color="auto"/>
      </w:divBdr>
    </w:div>
    <w:div w:id="200122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3gpp.org/ftp/Specs/html-info/21900.htm"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s://www.3gpp.org/Change-Requests" TargetMode="External"/><Relationship Id="rId4" Type="http://schemas.openxmlformats.org/officeDocument/2006/relationships/styles" Target="styles.xml"/><Relationship Id="rId9" Type="http://schemas.openxmlformats.org/officeDocument/2006/relationships/hyperlink" Target="http://www.3gpp.org/3G_Specs/CRs.ht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dodongw\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Metadata/LabelInfo.xml><?xml version="1.0" encoding="utf-8"?>
<clbl:labelList xmlns:clbl="http://schemas.microsoft.com/office/2020/mipLabelMetadata">
  <clbl:label id="{1a407a2d-7675-4d17-8692-b3ac285306e4}" enabled="0" method="" siteId="{1a407a2d-7675-4d17-8692-b3ac285306e4}" removed="1"/>
</clbl:labelList>
</file>

<file path=docProps/app.xml><?xml version="1.0" encoding="utf-8"?>
<Properties xmlns="http://schemas.openxmlformats.org/officeDocument/2006/extended-properties" xmlns:vt="http://schemas.openxmlformats.org/officeDocument/2006/docPropsVTypes">
  <Template>3gpp_70.dot</Template>
  <TotalTime>13</TotalTime>
  <Pages>4</Pages>
  <Words>1339</Words>
  <Characters>7099</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Company>3GPP Support Team</Company>
  <LinksUpToDate>false</LinksUpToDate>
  <CharactersWithSpaces>8422</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Tomas Toftgård</cp:lastModifiedBy>
  <cp:revision>16</cp:revision>
  <cp:lastPrinted>1900-01-01T06:00:00Z</cp:lastPrinted>
  <dcterms:created xsi:type="dcterms:W3CDTF">2025-11-19T14:46:00Z</dcterms:created>
  <dcterms:modified xsi:type="dcterms:W3CDTF">2025-11-21T00:25:00Z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SA4</vt:lpwstr>
  </property>
  <property fmtid="{D5CDD505-2E9C-101B-9397-08002B2CF9AE}" pid="3" name="MtgSeq">
    <vt:lpwstr>134</vt:lpwstr>
  </property>
  <property fmtid="{D5CDD505-2E9C-101B-9397-08002B2CF9AE}" pid="4" name="MtgTitle">
    <vt:lpwstr/>
  </property>
  <property fmtid="{D5CDD505-2E9C-101B-9397-08002B2CF9AE}" pid="5" name="Location">
    <vt:lpwstr>Dallas</vt:lpwstr>
  </property>
  <property fmtid="{D5CDD505-2E9C-101B-9397-08002B2CF9AE}" pid="6" name="Country">
    <vt:lpwstr>United States</vt:lpwstr>
  </property>
  <property fmtid="{D5CDD505-2E9C-101B-9397-08002B2CF9AE}" pid="7" name="StartDate">
    <vt:lpwstr>17th Nov 2025</vt:lpwstr>
  </property>
  <property fmtid="{D5CDD505-2E9C-101B-9397-08002B2CF9AE}" pid="8" name="EndDate">
    <vt:lpwstr>21st Nov 2025</vt:lpwstr>
  </property>
  <property fmtid="{D5CDD505-2E9C-101B-9397-08002B2CF9AE}" pid="9" name="Tdoc#">
    <vt:lpwstr>S4-252002</vt:lpwstr>
  </property>
  <property fmtid="{D5CDD505-2E9C-101B-9397-08002B2CF9AE}" pid="10" name="Spec#">
    <vt:lpwstr>26.254</vt:lpwstr>
  </property>
  <property fmtid="{D5CDD505-2E9C-101B-9397-08002B2CF9AE}" pid="11" name="Cr#">
    <vt:lpwstr>0003</vt:lpwstr>
  </property>
  <property fmtid="{D5CDD505-2E9C-101B-9397-08002B2CF9AE}" pid="12" name="Revision">
    <vt:lpwstr>1</vt:lpwstr>
  </property>
  <property fmtid="{D5CDD505-2E9C-101B-9397-08002B2CF9AE}" pid="13" name="Version">
    <vt:lpwstr>18.1.0</vt:lpwstr>
  </property>
  <property fmtid="{D5CDD505-2E9C-101B-9397-08002B2CF9AE}" pid="14" name="CrTitle">
    <vt:lpwstr>Addition of missing descriptions to IVAS rendering specification</vt:lpwstr>
  </property>
  <property fmtid="{D5CDD505-2E9C-101B-9397-08002B2CF9AE}" pid="15" name="SourceIfWg">
    <vt:lpwstr>Dolby Laboratories Inc., Ericsson LM, Fraunhofer IIS, Huawei, Nokia, NTT, Orange, Panasonic Holdings Corporation, Philips International B.V., Qualcomm Inc., VoiceAge Corporation</vt:lpwstr>
  </property>
  <property fmtid="{D5CDD505-2E9C-101B-9397-08002B2CF9AE}" pid="16" name="SourceIfTsg">
    <vt:lpwstr/>
  </property>
  <property fmtid="{D5CDD505-2E9C-101B-9397-08002B2CF9AE}" pid="17" name="RelatedWis">
    <vt:lpwstr>IVAS_Codec</vt:lpwstr>
  </property>
  <property fmtid="{D5CDD505-2E9C-101B-9397-08002B2CF9AE}" pid="18" name="Cat">
    <vt:lpwstr>F</vt:lpwstr>
  </property>
  <property fmtid="{D5CDD505-2E9C-101B-9397-08002B2CF9AE}" pid="19" name="ResDate">
    <vt:lpwstr>2025-11-19</vt:lpwstr>
  </property>
  <property fmtid="{D5CDD505-2E9C-101B-9397-08002B2CF9AE}" pid="20" name="Release">
    <vt:lpwstr>Rel-18</vt:lpwstr>
  </property>
</Properties>
</file>